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7A1" w:rsidRDefault="008747A1">
      <w:pPr>
        <w:tabs>
          <w:tab w:val="left" w:pos="480"/>
        </w:tabs>
        <w:spacing w:before="120" w:after="0" w:line="264" w:lineRule="auto"/>
        <w:jc w:val="right"/>
        <w:rPr>
          <w:ins w:id="0" w:author="Aneta  Jastrzębska" w:date="2018-06-19T14:36:00Z"/>
          <w:rFonts w:ascii="Times New Roman" w:hAnsi="Times New Roman" w:cs="Times New Roman"/>
          <w:b/>
        </w:rPr>
        <w:pPrChange w:id="1" w:author="Aneta  Jastrzębska" w:date="2018-06-19T14:36:00Z">
          <w:pPr>
            <w:spacing w:before="120" w:after="0" w:line="264" w:lineRule="auto"/>
            <w:jc w:val="center"/>
          </w:pPr>
        </w:pPrChange>
      </w:pPr>
      <w:ins w:id="2" w:author="Aneta  Jastrzębska" w:date="2018-06-19T14:36:00Z">
        <w:r>
          <w:rPr>
            <w:rFonts w:ascii="Times New Roman" w:hAnsi="Times New Roman" w:cs="Times New Roman"/>
            <w:b/>
          </w:rPr>
          <w:tab/>
        </w:r>
        <w:r w:rsidRPr="008747A1">
          <w:rPr>
            <w:rFonts w:ascii="Times New Roman" w:hAnsi="Times New Roman" w:cs="Times New Roman"/>
            <w:b/>
          </w:rPr>
          <w:t>Załącznik nr</w:t>
        </w:r>
      </w:ins>
      <w:ins w:id="3" w:author="Aneta  Jastrzębska" w:date="2018-06-20T11:51:00Z">
        <w:r w:rsidR="009F2132">
          <w:rPr>
            <w:rFonts w:ascii="Times New Roman" w:hAnsi="Times New Roman" w:cs="Times New Roman"/>
            <w:b/>
          </w:rPr>
          <w:t xml:space="preserve"> </w:t>
        </w:r>
      </w:ins>
      <w:ins w:id="4" w:author="Aneta  Jastrzębska" w:date="2018-08-20T11:45:00Z">
        <w:r w:rsidR="001B79FA">
          <w:rPr>
            <w:rFonts w:ascii="Times New Roman" w:hAnsi="Times New Roman" w:cs="Times New Roman"/>
            <w:b/>
          </w:rPr>
          <w:t xml:space="preserve">…. </w:t>
        </w:r>
      </w:ins>
      <w:ins w:id="5" w:author="Aneta  Jastrzębska" w:date="2018-06-19T14:36:00Z">
        <w:r>
          <w:rPr>
            <w:rFonts w:ascii="Times New Roman" w:hAnsi="Times New Roman" w:cs="Times New Roman"/>
            <w:b/>
          </w:rPr>
          <w:t>do umowy</w:t>
        </w:r>
      </w:ins>
    </w:p>
    <w:p w:rsidR="00606FF4" w:rsidRPr="00127ACB" w:rsidRDefault="00606FF4" w:rsidP="005579DE">
      <w:pPr>
        <w:spacing w:before="120" w:after="0" w:line="264" w:lineRule="auto"/>
        <w:jc w:val="center"/>
        <w:rPr>
          <w:rFonts w:ascii="Times New Roman" w:hAnsi="Times New Roman" w:cs="Times New Roman"/>
          <w:b/>
        </w:rPr>
      </w:pPr>
      <w:r w:rsidRPr="00127ACB">
        <w:rPr>
          <w:rFonts w:ascii="Times New Roman" w:hAnsi="Times New Roman" w:cs="Times New Roman"/>
          <w:b/>
        </w:rPr>
        <w:t>Umowa powierzenia przetwarzania danych osobowych</w:t>
      </w:r>
    </w:p>
    <w:p w:rsidR="00311AAB" w:rsidRPr="006A1EE1" w:rsidRDefault="00311AAB" w:rsidP="005579DE">
      <w:pPr>
        <w:spacing w:before="120" w:after="0" w:line="264" w:lineRule="auto"/>
        <w:jc w:val="center"/>
        <w:rPr>
          <w:rFonts w:ascii="Times New Roman" w:hAnsi="Times New Roman" w:cs="Times New Roman"/>
          <w:b/>
        </w:rPr>
      </w:pPr>
    </w:p>
    <w:p w:rsidR="00606FF4" w:rsidRPr="006A1EE1" w:rsidRDefault="00606FF4" w:rsidP="005579DE">
      <w:pPr>
        <w:spacing w:before="120" w:after="0" w:line="264" w:lineRule="auto"/>
        <w:jc w:val="center"/>
        <w:rPr>
          <w:rFonts w:ascii="Times New Roman" w:hAnsi="Times New Roman" w:cs="Times New Roman"/>
        </w:rPr>
      </w:pPr>
      <w:r w:rsidRPr="006A1EE1">
        <w:rPr>
          <w:rFonts w:ascii="Times New Roman" w:hAnsi="Times New Roman" w:cs="Times New Roman"/>
        </w:rPr>
        <w:t>zawarta w Krakowie w dniu ……….. r. pomiędzy:</w:t>
      </w:r>
    </w:p>
    <w:p w:rsidR="00606FF4" w:rsidRPr="006A1EE1" w:rsidRDefault="00606FF4" w:rsidP="005579DE">
      <w:pPr>
        <w:pStyle w:val="Teksttreci1"/>
        <w:shd w:val="clear" w:color="auto" w:fill="auto"/>
        <w:spacing w:before="120" w:after="0" w:line="264" w:lineRule="auto"/>
        <w:ind w:left="6" w:right="20"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A1EE1">
        <w:rPr>
          <w:rFonts w:ascii="Times New Roman" w:hAnsi="Times New Roman" w:cs="Times New Roman"/>
          <w:b/>
          <w:color w:val="auto"/>
          <w:sz w:val="22"/>
          <w:szCs w:val="22"/>
        </w:rPr>
        <w:t>SPZOZ Szpitalem Uniwersyteckim w Krakowie</w:t>
      </w:r>
      <w:r w:rsidRPr="006A1EE1">
        <w:rPr>
          <w:rFonts w:ascii="Times New Roman" w:hAnsi="Times New Roman" w:cs="Times New Roman"/>
          <w:color w:val="auto"/>
          <w:sz w:val="22"/>
          <w:szCs w:val="22"/>
        </w:rPr>
        <w:t xml:space="preserve"> ul. Kopernika 36, 31-501 Kraków, zarejestrowanym w Sądzie Rejonowym dla Krakowa – Śródmieścia w Krakowie, XI Wydział Gospodarczy Krajowego Rejestru Sądowego pod numerem KRS: 0000024155, </w:t>
      </w:r>
      <w:r w:rsidRPr="006A1EE1">
        <w:rPr>
          <w:rFonts w:ascii="Times New Roman" w:hAnsi="Times New Roman" w:cs="Times New Roman"/>
          <w:color w:val="auto"/>
          <w:sz w:val="22"/>
          <w:szCs w:val="22"/>
        </w:rPr>
        <w:br/>
        <w:t>NIP 675-11-99-442, REGON: 000288685,</w:t>
      </w:r>
      <w:r w:rsidR="00BC0AF1" w:rsidRPr="006A1EE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6A1EE1">
        <w:rPr>
          <w:rFonts w:ascii="Times New Roman" w:hAnsi="Times New Roman" w:cs="Times New Roman"/>
          <w:color w:val="auto"/>
          <w:sz w:val="22"/>
          <w:szCs w:val="22"/>
        </w:rPr>
        <w:t>reprezentowanym przez:</w:t>
      </w:r>
    </w:p>
    <w:p w:rsidR="009954D1" w:rsidRPr="006A1EE1" w:rsidRDefault="009954D1" w:rsidP="009954D1">
      <w:pPr>
        <w:pStyle w:val="Teksttreci1"/>
        <w:numPr>
          <w:ilvl w:val="0"/>
          <w:numId w:val="12"/>
        </w:numPr>
        <w:shd w:val="clear" w:color="auto" w:fill="auto"/>
        <w:spacing w:before="120" w:after="0" w:line="264" w:lineRule="auto"/>
        <w:ind w:right="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A1EE1">
        <w:rPr>
          <w:rFonts w:ascii="Times New Roman" w:hAnsi="Times New Roman" w:cs="Times New Roman"/>
          <w:color w:val="auto"/>
          <w:sz w:val="22"/>
          <w:szCs w:val="22"/>
        </w:rPr>
        <w:t>................................................</w:t>
      </w:r>
    </w:p>
    <w:p w:rsidR="009954D1" w:rsidRPr="006A1EE1" w:rsidRDefault="009954D1" w:rsidP="009954D1">
      <w:pPr>
        <w:pStyle w:val="Teksttreci1"/>
        <w:numPr>
          <w:ilvl w:val="0"/>
          <w:numId w:val="12"/>
        </w:numPr>
        <w:shd w:val="clear" w:color="auto" w:fill="auto"/>
        <w:spacing w:before="120" w:after="0" w:line="264" w:lineRule="auto"/>
        <w:ind w:right="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A1EE1">
        <w:rPr>
          <w:rFonts w:ascii="Times New Roman" w:hAnsi="Times New Roman" w:cs="Times New Roman"/>
          <w:color w:val="auto"/>
          <w:sz w:val="22"/>
          <w:szCs w:val="22"/>
        </w:rPr>
        <w:t>................................................</w:t>
      </w:r>
    </w:p>
    <w:p w:rsidR="00606FF4" w:rsidRPr="006A1EE1" w:rsidRDefault="00606FF4" w:rsidP="005579DE">
      <w:pPr>
        <w:spacing w:before="120" w:after="0" w:line="264" w:lineRule="auto"/>
        <w:jc w:val="both"/>
        <w:rPr>
          <w:rStyle w:val="Teksttreci0"/>
          <w:rFonts w:ascii="Times New Roman" w:hAnsi="Times New Roman" w:cs="Times New Roman"/>
          <w:color w:val="auto"/>
          <w:sz w:val="22"/>
          <w:szCs w:val="22"/>
        </w:rPr>
      </w:pPr>
      <w:r w:rsidRPr="006A1EE1">
        <w:rPr>
          <w:rStyle w:val="Teksttreci0"/>
          <w:rFonts w:ascii="Times New Roman" w:hAnsi="Times New Roman" w:cs="Times New Roman"/>
          <w:color w:val="auto"/>
          <w:sz w:val="22"/>
          <w:szCs w:val="22"/>
        </w:rPr>
        <w:t xml:space="preserve">zwanym dalej </w:t>
      </w:r>
      <w:r w:rsidRPr="006A1EE1">
        <w:rPr>
          <w:rStyle w:val="Teksttreci0"/>
          <w:rFonts w:ascii="Times New Roman" w:hAnsi="Times New Roman" w:cs="Times New Roman"/>
          <w:bCs/>
          <w:color w:val="auto"/>
          <w:sz w:val="22"/>
          <w:szCs w:val="22"/>
        </w:rPr>
        <w:t>„</w:t>
      </w:r>
      <w:r w:rsidRPr="006A1EE1">
        <w:rPr>
          <w:rStyle w:val="Teksttreci0"/>
          <w:rFonts w:ascii="Times New Roman" w:hAnsi="Times New Roman" w:cs="Times New Roman"/>
          <w:color w:val="auto"/>
          <w:sz w:val="22"/>
          <w:szCs w:val="22"/>
        </w:rPr>
        <w:t>Administratorem</w:t>
      </w:r>
      <w:r w:rsidR="00AF7A63" w:rsidRPr="006A1EE1">
        <w:rPr>
          <w:rStyle w:val="Teksttreci0"/>
          <w:rFonts w:ascii="Times New Roman" w:hAnsi="Times New Roman" w:cs="Times New Roman"/>
          <w:color w:val="auto"/>
          <w:sz w:val="22"/>
          <w:szCs w:val="22"/>
        </w:rPr>
        <w:t xml:space="preserve"> Danych</w:t>
      </w:r>
      <w:r w:rsidRPr="006A1EE1">
        <w:rPr>
          <w:rStyle w:val="Teksttreci0"/>
          <w:rFonts w:ascii="Times New Roman" w:hAnsi="Times New Roman" w:cs="Times New Roman"/>
          <w:color w:val="auto"/>
          <w:sz w:val="22"/>
          <w:szCs w:val="22"/>
        </w:rPr>
        <w:t>”,</w:t>
      </w:r>
    </w:p>
    <w:p w:rsidR="00606FF4" w:rsidRPr="003C3DD3" w:rsidRDefault="00606FF4" w:rsidP="005579DE">
      <w:pPr>
        <w:spacing w:before="120" w:after="0" w:line="264" w:lineRule="auto"/>
        <w:jc w:val="both"/>
        <w:rPr>
          <w:rFonts w:ascii="Times New Roman" w:hAnsi="Times New Roman" w:cs="Times New Roman"/>
        </w:rPr>
      </w:pPr>
      <w:r w:rsidRPr="003C3DD3">
        <w:rPr>
          <w:rFonts w:ascii="Times New Roman" w:hAnsi="Times New Roman" w:cs="Times New Roman"/>
        </w:rPr>
        <w:t>a</w:t>
      </w:r>
    </w:p>
    <w:p w:rsidR="006A67DB" w:rsidRDefault="006A67DB" w:rsidP="006A67DB">
      <w:pPr>
        <w:pStyle w:val="Teksttreci1"/>
        <w:shd w:val="clear" w:color="auto" w:fill="auto"/>
        <w:tabs>
          <w:tab w:val="right" w:leader="dot" w:pos="8931"/>
        </w:tabs>
        <w:spacing w:before="120" w:after="0" w:line="264" w:lineRule="auto"/>
        <w:ind w:left="6" w:right="20"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</w:p>
    <w:p w:rsidR="00606FF4" w:rsidRPr="003C3DD3" w:rsidRDefault="006A67DB" w:rsidP="006A67DB">
      <w:pPr>
        <w:pStyle w:val="Teksttreci1"/>
        <w:shd w:val="clear" w:color="auto" w:fill="auto"/>
        <w:tabs>
          <w:tab w:val="right" w:leader="dot" w:pos="8931"/>
        </w:tabs>
        <w:spacing w:before="120" w:after="0" w:line="264" w:lineRule="auto"/>
        <w:ind w:left="6" w:right="2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="00606FF4" w:rsidRPr="007F0631">
        <w:rPr>
          <w:rFonts w:ascii="Times New Roman" w:hAnsi="Times New Roman" w:cs="Times New Roman"/>
          <w:color w:val="auto"/>
          <w:sz w:val="22"/>
          <w:szCs w:val="22"/>
        </w:rPr>
        <w:t>reprezentowaną/ym przez:</w:t>
      </w:r>
    </w:p>
    <w:p w:rsidR="00391E96" w:rsidRDefault="006A67DB" w:rsidP="006A67DB">
      <w:pPr>
        <w:pStyle w:val="Teksttreci1"/>
        <w:numPr>
          <w:ilvl w:val="0"/>
          <w:numId w:val="37"/>
        </w:numPr>
        <w:shd w:val="clear" w:color="auto" w:fill="auto"/>
        <w:spacing w:before="120" w:after="0" w:line="264" w:lineRule="auto"/>
        <w:ind w:left="380" w:right="23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………………………………..</w:t>
      </w:r>
    </w:p>
    <w:p w:rsidR="006A67DB" w:rsidRPr="006A67DB" w:rsidRDefault="006A67DB" w:rsidP="006A67DB">
      <w:pPr>
        <w:pStyle w:val="Teksttreci1"/>
        <w:numPr>
          <w:ilvl w:val="0"/>
          <w:numId w:val="37"/>
        </w:numPr>
        <w:shd w:val="clear" w:color="auto" w:fill="auto"/>
        <w:spacing w:before="120" w:after="0" w:line="264" w:lineRule="auto"/>
        <w:ind w:left="380" w:right="23" w:hanging="35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A67DB">
        <w:rPr>
          <w:rFonts w:ascii="Times New Roman" w:hAnsi="Times New Roman" w:cs="Times New Roman"/>
          <w:color w:val="auto"/>
          <w:sz w:val="22"/>
          <w:szCs w:val="22"/>
        </w:rPr>
        <w:t>………………………………..</w:t>
      </w:r>
    </w:p>
    <w:p w:rsidR="00606FF4" w:rsidRPr="006A1EE1" w:rsidRDefault="00606FF4" w:rsidP="005579DE">
      <w:pPr>
        <w:pStyle w:val="Teksttreci1"/>
        <w:shd w:val="clear" w:color="auto" w:fill="auto"/>
        <w:spacing w:before="120" w:after="0" w:line="264" w:lineRule="auto"/>
        <w:ind w:left="6" w:right="20"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A1EE1">
        <w:rPr>
          <w:rStyle w:val="Teksttreci2Bezpogrubienia"/>
          <w:rFonts w:ascii="Times New Roman" w:hAnsi="Times New Roman" w:cs="Times New Roman"/>
          <w:b w:val="0"/>
          <w:color w:val="auto"/>
          <w:sz w:val="22"/>
          <w:szCs w:val="22"/>
        </w:rPr>
        <w:t>zwanym dalej „Podmiotem</w:t>
      </w:r>
      <w:r w:rsidRPr="006A1EE1">
        <w:rPr>
          <w:rFonts w:ascii="Times New Roman" w:hAnsi="Times New Roman" w:cs="Times New Roman"/>
          <w:color w:val="auto"/>
          <w:sz w:val="22"/>
          <w:szCs w:val="22"/>
        </w:rPr>
        <w:t xml:space="preserve"> Przetwarzającym”</w:t>
      </w:r>
    </w:p>
    <w:p w:rsidR="00606FF4" w:rsidRPr="006A1EE1" w:rsidRDefault="00606FF4" w:rsidP="005579DE">
      <w:pPr>
        <w:pStyle w:val="Teksttreci1"/>
        <w:shd w:val="clear" w:color="auto" w:fill="auto"/>
        <w:spacing w:before="120" w:after="0" w:line="264" w:lineRule="auto"/>
        <w:ind w:left="6" w:right="20"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A1EE1">
        <w:rPr>
          <w:rFonts w:ascii="Times New Roman" w:hAnsi="Times New Roman" w:cs="Times New Roman"/>
          <w:color w:val="auto"/>
          <w:sz w:val="22"/>
          <w:szCs w:val="22"/>
        </w:rPr>
        <w:t>zwanymi dalej łącznie „Stronami</w:t>
      </w:r>
      <w:r w:rsidR="00C256BA" w:rsidRPr="006A1EE1">
        <w:rPr>
          <w:rFonts w:ascii="Times New Roman" w:hAnsi="Times New Roman" w:cs="Times New Roman"/>
          <w:color w:val="auto"/>
          <w:sz w:val="22"/>
          <w:szCs w:val="22"/>
        </w:rPr>
        <w:t>”</w:t>
      </w:r>
    </w:p>
    <w:p w:rsidR="00606FF4" w:rsidRPr="006A1EE1" w:rsidRDefault="00606FF4" w:rsidP="005579DE">
      <w:pPr>
        <w:spacing w:before="120" w:after="0" w:line="264" w:lineRule="auto"/>
        <w:jc w:val="center"/>
        <w:rPr>
          <w:rFonts w:ascii="Times New Roman" w:hAnsi="Times New Roman" w:cs="Times New Roman"/>
          <w:b/>
        </w:rPr>
      </w:pPr>
      <w:r w:rsidRPr="006A1EE1">
        <w:rPr>
          <w:rFonts w:ascii="Times New Roman" w:hAnsi="Times New Roman" w:cs="Times New Roman"/>
          <w:b/>
        </w:rPr>
        <w:t>§ 1</w:t>
      </w:r>
    </w:p>
    <w:p w:rsidR="002153A4" w:rsidRPr="006A1EE1" w:rsidRDefault="002153A4" w:rsidP="004B678C">
      <w:pPr>
        <w:pStyle w:val="Akapitzlist"/>
        <w:spacing w:before="120" w:line="264" w:lineRule="auto"/>
        <w:ind w:left="360"/>
        <w:jc w:val="center"/>
        <w:rPr>
          <w:b/>
          <w:sz w:val="22"/>
          <w:szCs w:val="22"/>
        </w:rPr>
      </w:pPr>
      <w:r w:rsidRPr="006A1EE1">
        <w:rPr>
          <w:b/>
          <w:sz w:val="22"/>
          <w:szCs w:val="22"/>
        </w:rPr>
        <w:t>Przedmiot</w:t>
      </w:r>
      <w:r w:rsidR="002A38D4" w:rsidRPr="006A1EE1">
        <w:rPr>
          <w:b/>
          <w:sz w:val="22"/>
          <w:szCs w:val="22"/>
        </w:rPr>
        <w:t xml:space="preserve"> Umowy Powierzenia</w:t>
      </w:r>
    </w:p>
    <w:p w:rsidR="0099753D" w:rsidRPr="00881DC6" w:rsidRDefault="0099753D" w:rsidP="001B79FA">
      <w:pPr>
        <w:numPr>
          <w:ilvl w:val="0"/>
          <w:numId w:val="1"/>
        </w:numPr>
        <w:spacing w:before="120" w:after="0" w:line="264" w:lineRule="auto"/>
        <w:jc w:val="both"/>
        <w:rPr>
          <w:rFonts w:ascii="Times New Roman" w:hAnsi="Times New Roman" w:cs="Times New Roman"/>
        </w:rPr>
      </w:pPr>
      <w:r w:rsidRPr="002759B8">
        <w:rPr>
          <w:rFonts w:ascii="Times New Roman" w:hAnsi="Times New Roman" w:cs="Times New Roman"/>
        </w:rPr>
        <w:t>Niniejsza umowa powierzenia przetwarzania danych osobowych („Umow</w:t>
      </w:r>
      <w:r w:rsidR="0087304D" w:rsidRPr="002759B8">
        <w:rPr>
          <w:rFonts w:ascii="Times New Roman" w:hAnsi="Times New Roman" w:cs="Times New Roman"/>
        </w:rPr>
        <w:t>a</w:t>
      </w:r>
      <w:r w:rsidRPr="002759B8">
        <w:rPr>
          <w:rFonts w:ascii="Times New Roman" w:hAnsi="Times New Roman" w:cs="Times New Roman"/>
        </w:rPr>
        <w:t xml:space="preserve"> Powierzenia”) ma zastosowanie do </w:t>
      </w:r>
      <w:r w:rsidR="0093520D" w:rsidRPr="002759B8">
        <w:rPr>
          <w:rFonts w:ascii="Times New Roman" w:hAnsi="Times New Roman" w:cs="Times New Roman"/>
        </w:rPr>
        <w:t xml:space="preserve">umowy z dnia </w:t>
      </w:r>
      <w:r w:rsidR="008747A1">
        <w:rPr>
          <w:rFonts w:ascii="Times New Roman" w:hAnsi="Times New Roman" w:cs="Times New Roman"/>
        </w:rPr>
        <w:t>……</w:t>
      </w:r>
      <w:r w:rsidR="002759B8">
        <w:rPr>
          <w:rFonts w:ascii="Times New Roman" w:hAnsi="Times New Roman" w:cs="Times New Roman"/>
        </w:rPr>
        <w:t xml:space="preserve"> </w:t>
      </w:r>
      <w:r w:rsidR="002759B8" w:rsidRPr="00B309C1">
        <w:rPr>
          <w:rFonts w:ascii="Times New Roman" w:hAnsi="Times New Roman" w:cs="Times New Roman"/>
        </w:rPr>
        <w:t xml:space="preserve">na </w:t>
      </w:r>
      <w:r w:rsidR="001B79FA" w:rsidRPr="001B79FA">
        <w:rPr>
          <w:rFonts w:ascii="Times New Roman" w:hAnsi="Times New Roman" w:cs="Times New Roman"/>
        </w:rPr>
        <w:t>świadczenie kompleksowej usługi żywienia pacjentów Szpitala Uniwersyteckiego w Krakowie</w:t>
      </w:r>
      <w:r w:rsidR="00C73596">
        <w:rPr>
          <w:rFonts w:ascii="Times New Roman" w:hAnsi="Times New Roman" w:cs="Times New Roman"/>
        </w:rPr>
        <w:t>,</w:t>
      </w:r>
      <w:r w:rsidR="002759B8" w:rsidRPr="00B309C1">
        <w:rPr>
          <w:rFonts w:ascii="Times New Roman" w:hAnsi="Times New Roman" w:cs="Times New Roman"/>
        </w:rPr>
        <w:t xml:space="preserve"> o numerze SUDP</w:t>
      </w:r>
      <w:r w:rsidR="008747A1">
        <w:rPr>
          <w:rFonts w:ascii="Times New Roman" w:hAnsi="Times New Roman" w:cs="Times New Roman"/>
        </w:rPr>
        <w:t>……</w:t>
      </w:r>
      <w:r w:rsidR="00C73596">
        <w:rPr>
          <w:rFonts w:ascii="Times New Roman" w:hAnsi="Times New Roman" w:cs="Times New Roman"/>
        </w:rPr>
        <w:t>,</w:t>
      </w:r>
      <w:r w:rsidR="002759B8" w:rsidRPr="00B309C1">
        <w:rPr>
          <w:rFonts w:ascii="Times New Roman" w:hAnsi="Times New Roman" w:cs="Times New Roman"/>
        </w:rPr>
        <w:t xml:space="preserve"> zawartej pomiędzy S</w:t>
      </w:r>
      <w:r w:rsidR="00881DC6" w:rsidRPr="00B309C1">
        <w:rPr>
          <w:rFonts w:ascii="Times New Roman" w:hAnsi="Times New Roman" w:cs="Times New Roman"/>
        </w:rPr>
        <w:t xml:space="preserve">tronami </w:t>
      </w:r>
      <w:r w:rsidR="0068353C" w:rsidRPr="002759B8">
        <w:rPr>
          <w:rFonts w:ascii="Times New Roman" w:hAnsi="Times New Roman" w:cs="Times New Roman"/>
        </w:rPr>
        <w:t>(„Umow</w:t>
      </w:r>
      <w:r w:rsidR="0093520D" w:rsidRPr="002759B8">
        <w:rPr>
          <w:rFonts w:ascii="Times New Roman" w:hAnsi="Times New Roman" w:cs="Times New Roman"/>
        </w:rPr>
        <w:t>a</w:t>
      </w:r>
      <w:r w:rsidR="0068353C" w:rsidRPr="002759B8">
        <w:rPr>
          <w:rFonts w:ascii="Times New Roman" w:hAnsi="Times New Roman" w:cs="Times New Roman"/>
        </w:rPr>
        <w:t xml:space="preserve"> Główn</w:t>
      </w:r>
      <w:r w:rsidR="0093520D" w:rsidRPr="002759B8">
        <w:rPr>
          <w:rFonts w:ascii="Times New Roman" w:hAnsi="Times New Roman" w:cs="Times New Roman"/>
        </w:rPr>
        <w:t>a</w:t>
      </w:r>
      <w:r w:rsidR="0068353C" w:rsidRPr="002759B8">
        <w:rPr>
          <w:rFonts w:ascii="Times New Roman" w:hAnsi="Times New Roman" w:cs="Times New Roman"/>
        </w:rPr>
        <w:t>”)</w:t>
      </w:r>
      <w:r w:rsidR="0093520D" w:rsidRPr="002759B8">
        <w:rPr>
          <w:rFonts w:ascii="Times New Roman" w:hAnsi="Times New Roman" w:cs="Times New Roman"/>
        </w:rPr>
        <w:t>.</w:t>
      </w:r>
    </w:p>
    <w:p w:rsidR="000650E5" w:rsidRPr="006A1EE1" w:rsidRDefault="000650E5" w:rsidP="0060024A">
      <w:pPr>
        <w:spacing w:before="120" w:line="264" w:lineRule="auto"/>
        <w:jc w:val="center"/>
        <w:rPr>
          <w:rFonts w:ascii="Times New Roman" w:hAnsi="Times New Roman" w:cs="Times New Roman"/>
          <w:b/>
        </w:rPr>
      </w:pPr>
      <w:r w:rsidRPr="006A1EE1">
        <w:rPr>
          <w:rFonts w:ascii="Times New Roman" w:hAnsi="Times New Roman" w:cs="Times New Roman"/>
          <w:b/>
        </w:rPr>
        <w:t xml:space="preserve">§ </w:t>
      </w:r>
      <w:r w:rsidR="000E13E5" w:rsidRPr="006A1EE1">
        <w:rPr>
          <w:rFonts w:ascii="Times New Roman" w:hAnsi="Times New Roman" w:cs="Times New Roman"/>
          <w:b/>
        </w:rPr>
        <w:t>2</w:t>
      </w:r>
    </w:p>
    <w:p w:rsidR="000945EE" w:rsidRPr="006A1EE1" w:rsidRDefault="000945EE" w:rsidP="0060024A">
      <w:pPr>
        <w:spacing w:before="120" w:line="264" w:lineRule="auto"/>
        <w:jc w:val="center"/>
        <w:rPr>
          <w:rFonts w:ascii="Times New Roman" w:hAnsi="Times New Roman" w:cs="Times New Roman"/>
          <w:b/>
        </w:rPr>
      </w:pPr>
      <w:r w:rsidRPr="006A1EE1">
        <w:rPr>
          <w:rFonts w:ascii="Times New Roman" w:hAnsi="Times New Roman" w:cs="Times New Roman"/>
          <w:b/>
        </w:rPr>
        <w:t xml:space="preserve">Warunki przetwarzania </w:t>
      </w:r>
    </w:p>
    <w:p w:rsidR="0068353C" w:rsidRPr="00127ACB" w:rsidRDefault="0068353C" w:rsidP="00CB200A">
      <w:pPr>
        <w:widowControl w:val="0"/>
        <w:numPr>
          <w:ilvl w:val="0"/>
          <w:numId w:val="17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6A1EE1">
        <w:rPr>
          <w:rFonts w:ascii="Times New Roman" w:hAnsi="Times New Roman" w:cs="Times New Roman"/>
        </w:rPr>
        <w:t xml:space="preserve">Szpital Uniwersytecki </w:t>
      </w:r>
      <w:r w:rsidR="00DA4AF5">
        <w:rPr>
          <w:rFonts w:ascii="Times New Roman" w:hAnsi="Times New Roman" w:cs="Times New Roman"/>
        </w:rPr>
        <w:t xml:space="preserve">w </w:t>
      </w:r>
      <w:r w:rsidRPr="006A1EE1">
        <w:rPr>
          <w:rFonts w:ascii="Times New Roman" w:hAnsi="Times New Roman" w:cs="Times New Roman"/>
        </w:rPr>
        <w:t xml:space="preserve">Krakowie oświadcza, że jest </w:t>
      </w:r>
      <w:r w:rsidR="00E41C3E">
        <w:rPr>
          <w:rFonts w:ascii="Times New Roman" w:hAnsi="Times New Roman" w:cs="Times New Roman"/>
        </w:rPr>
        <w:t>a</w:t>
      </w:r>
      <w:r w:rsidRPr="006A1EE1">
        <w:rPr>
          <w:rFonts w:ascii="Times New Roman" w:hAnsi="Times New Roman" w:cs="Times New Roman"/>
        </w:rPr>
        <w:t>dministratorem danych osobowych powierzonych do przetwarzania na podstawie niniejszej Umowy</w:t>
      </w:r>
      <w:r w:rsidR="007D5181">
        <w:rPr>
          <w:rFonts w:ascii="Times New Roman" w:hAnsi="Times New Roman" w:cs="Times New Roman"/>
        </w:rPr>
        <w:t xml:space="preserve"> Powierzenia</w:t>
      </w:r>
      <w:r w:rsidRPr="006A1EE1">
        <w:rPr>
          <w:rFonts w:ascii="Times New Roman" w:hAnsi="Times New Roman" w:cs="Times New Roman"/>
        </w:rPr>
        <w:t>.</w:t>
      </w:r>
    </w:p>
    <w:p w:rsidR="000C54EF" w:rsidRPr="00DB75E5" w:rsidRDefault="00CB200A" w:rsidP="000C54EF">
      <w:pPr>
        <w:widowControl w:val="0"/>
        <w:numPr>
          <w:ilvl w:val="0"/>
          <w:numId w:val="17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6A1EE1">
        <w:rPr>
          <w:rFonts w:ascii="Times New Roman" w:eastAsia="Times New Roman" w:hAnsi="Times New Roman" w:cs="Times New Roman"/>
          <w:lang w:eastAsia="pl-PL"/>
        </w:rPr>
        <w:t xml:space="preserve">Podmiot Przetwarzający zobowiązuje się przetwarzać powierzone mu dane osobowe zgodnie z niniejszą Umową Powierzenia, Rozporządzeniem Parlamentu Europejskiego Rady (UE) 2016/679 </w:t>
      </w:r>
      <w:r w:rsidRPr="00DB75E5">
        <w:rPr>
          <w:rFonts w:ascii="Times New Roman" w:eastAsia="Times New Roman" w:hAnsi="Times New Roman" w:cs="Times New Roman"/>
          <w:lang w:eastAsia="pl-PL"/>
        </w:rPr>
        <w:t>z dnia 27 kwietnia 2016 r. w sprawie ochrony osób fizycznych w związku z przetwarzaniem danych osobowych i w sprawie swobodnego przepływu takich danych oraz uchylenia dyrektywy 95/46/WE (ogólne rozporządzenie o ochronie danych) (zwanym dalej „RODO”), oraz krajowymi przepisami o ochronie danych osobowych, a także innymi przepisami prawa powszechnie obowiązującego, chroniącymi prawa osób, których dane będą przetwarzane</w:t>
      </w:r>
      <w:r w:rsidR="00202012" w:rsidRPr="00DB75E5">
        <w:rPr>
          <w:rFonts w:ascii="Times New Roman" w:eastAsia="Times New Roman" w:hAnsi="Times New Roman" w:cs="Times New Roman"/>
          <w:lang w:eastAsia="pl-PL"/>
        </w:rPr>
        <w:t xml:space="preserve"> (w tym</w:t>
      </w:r>
      <w:r w:rsidR="003E5ED5" w:rsidRPr="00DB75E5">
        <w:rPr>
          <w:rFonts w:ascii="Times New Roman" w:eastAsia="Times New Roman" w:hAnsi="Times New Roman" w:cs="Times New Roman"/>
          <w:lang w:eastAsia="pl-PL"/>
        </w:rPr>
        <w:t>,</w:t>
      </w:r>
      <w:r w:rsidR="00202012" w:rsidRPr="00DB75E5">
        <w:rPr>
          <w:rFonts w:ascii="Times New Roman" w:eastAsia="Times New Roman" w:hAnsi="Times New Roman" w:cs="Times New Roman"/>
          <w:lang w:eastAsia="pl-PL"/>
        </w:rPr>
        <w:t xml:space="preserve"> </w:t>
      </w:r>
      <w:r w:rsidR="003E5ED5" w:rsidRPr="00DB75E5">
        <w:rPr>
          <w:rFonts w:ascii="Times New Roman" w:hAnsi="Times New Roman" w:cs="Times New Roman"/>
        </w:rPr>
        <w:t>w odniesieniu do danych osobowych pacjentów</w:t>
      </w:r>
      <w:r w:rsidR="003E5ED5" w:rsidRPr="00DB75E5">
        <w:rPr>
          <w:rFonts w:ascii="Times New Roman" w:eastAsia="Times New Roman" w:hAnsi="Times New Roman" w:cs="Times New Roman"/>
          <w:lang w:eastAsia="pl-PL"/>
        </w:rPr>
        <w:t xml:space="preserve">, </w:t>
      </w:r>
      <w:r w:rsidR="00852175">
        <w:rPr>
          <w:rFonts w:ascii="Times New Roman" w:eastAsia="Times New Roman" w:hAnsi="Times New Roman" w:cs="Times New Roman"/>
          <w:lang w:eastAsia="pl-PL"/>
        </w:rPr>
        <w:t xml:space="preserve">w szczególności </w:t>
      </w:r>
      <w:r w:rsidR="00202012" w:rsidRPr="00DB75E5">
        <w:rPr>
          <w:rFonts w:ascii="Times New Roman" w:eastAsia="Times New Roman" w:hAnsi="Times New Roman" w:cs="Times New Roman"/>
          <w:lang w:eastAsia="pl-PL"/>
        </w:rPr>
        <w:t>ustawą z dnia 6 listopada 2008 r. o prawach pacjenta i Rzeczniku Praw Pacjenta, zwaną dalej „UPP”</w:t>
      </w:r>
      <w:r w:rsidR="00F02D0F">
        <w:rPr>
          <w:rFonts w:ascii="Times New Roman" w:eastAsia="Times New Roman" w:hAnsi="Times New Roman" w:cs="Times New Roman"/>
          <w:lang w:eastAsia="pl-PL"/>
        </w:rPr>
        <w:t>, ustawą z dnia 28 kwietnia 2011 r. o systemie informacji w ochronie zdrowia</w:t>
      </w:r>
      <w:r w:rsidR="00202012" w:rsidRPr="00DB75E5">
        <w:rPr>
          <w:rFonts w:ascii="Times New Roman" w:eastAsia="Times New Roman" w:hAnsi="Times New Roman" w:cs="Times New Roman"/>
          <w:lang w:eastAsia="pl-PL"/>
        </w:rPr>
        <w:t>)</w:t>
      </w:r>
      <w:r w:rsidRPr="00DB75E5">
        <w:rPr>
          <w:rFonts w:ascii="Times New Roman" w:eastAsia="Times New Roman" w:hAnsi="Times New Roman" w:cs="Times New Roman"/>
          <w:lang w:eastAsia="pl-PL"/>
        </w:rPr>
        <w:t>.</w:t>
      </w:r>
    </w:p>
    <w:p w:rsidR="000C54EF" w:rsidRPr="00DB75E5" w:rsidRDefault="00CB200A" w:rsidP="000C54EF">
      <w:pPr>
        <w:widowControl w:val="0"/>
        <w:numPr>
          <w:ilvl w:val="0"/>
          <w:numId w:val="17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DB75E5">
        <w:rPr>
          <w:rFonts w:ascii="Times New Roman" w:hAnsi="Times New Roman" w:cs="Times New Roman"/>
        </w:rPr>
        <w:t xml:space="preserve">Administrator Danych, na </w:t>
      </w:r>
      <w:r w:rsidRPr="00DB75E5">
        <w:rPr>
          <w:rFonts w:ascii="Times New Roman" w:eastAsia="Times New Roman" w:hAnsi="Times New Roman" w:cs="Times New Roman"/>
          <w:lang w:eastAsia="pl-PL"/>
        </w:rPr>
        <w:t xml:space="preserve">podstawie </w:t>
      </w:r>
      <w:r w:rsidRPr="00DB75E5">
        <w:rPr>
          <w:rFonts w:ascii="Times New Roman" w:hAnsi="Times New Roman" w:cs="Times New Roman"/>
        </w:rPr>
        <w:t xml:space="preserve">art. 28 RODO </w:t>
      </w:r>
      <w:bookmarkStart w:id="6" w:name="_GoBack"/>
      <w:bookmarkEnd w:id="6"/>
      <w:r w:rsidRPr="00DB75E5">
        <w:rPr>
          <w:rFonts w:ascii="Times New Roman" w:hAnsi="Times New Roman" w:cs="Times New Roman"/>
        </w:rPr>
        <w:t xml:space="preserve">powierza </w:t>
      </w:r>
      <w:r w:rsidRPr="00DB75E5">
        <w:rPr>
          <w:rFonts w:ascii="Times New Roman" w:eastAsia="Times New Roman" w:hAnsi="Times New Roman" w:cs="Times New Roman"/>
          <w:lang w:eastAsia="pl-PL"/>
        </w:rPr>
        <w:t xml:space="preserve">Podmiotowi Przetwarzającemu do </w:t>
      </w:r>
      <w:r w:rsidRPr="00DB75E5">
        <w:rPr>
          <w:rFonts w:ascii="Times New Roman" w:eastAsia="Times New Roman" w:hAnsi="Times New Roman" w:cs="Times New Roman"/>
          <w:lang w:eastAsia="pl-PL"/>
        </w:rPr>
        <w:lastRenderedPageBreak/>
        <w:t xml:space="preserve">przetwarzania, a Podmiot Przetwarzający zobowiązuje się przetwarzać powierzone mu dane osobowe wyłącznie w celu i zakresie niezbędnym do </w:t>
      </w:r>
      <w:r w:rsidR="00E01663" w:rsidRPr="00DB75E5">
        <w:rPr>
          <w:rFonts w:ascii="Times New Roman" w:eastAsia="Times New Roman" w:hAnsi="Times New Roman" w:cs="Times New Roman"/>
          <w:lang w:eastAsia="pl-PL"/>
        </w:rPr>
        <w:t xml:space="preserve">realizacji </w:t>
      </w:r>
      <w:r w:rsidR="005C67B2" w:rsidRPr="00DB75E5">
        <w:rPr>
          <w:rFonts w:ascii="Times New Roman" w:eastAsia="Times New Roman" w:hAnsi="Times New Roman" w:cs="Times New Roman"/>
          <w:lang w:eastAsia="pl-PL"/>
        </w:rPr>
        <w:t xml:space="preserve">przedmiotu </w:t>
      </w:r>
      <w:r w:rsidRPr="00DB75E5">
        <w:rPr>
          <w:rFonts w:ascii="Times New Roman" w:eastAsia="Times New Roman" w:hAnsi="Times New Roman" w:cs="Times New Roman"/>
          <w:lang w:eastAsia="pl-PL"/>
        </w:rPr>
        <w:t>Umow</w:t>
      </w:r>
      <w:r w:rsidR="005C67B2" w:rsidRPr="00DB75E5">
        <w:rPr>
          <w:rFonts w:ascii="Times New Roman" w:eastAsia="Times New Roman" w:hAnsi="Times New Roman" w:cs="Times New Roman"/>
          <w:lang w:eastAsia="pl-PL"/>
        </w:rPr>
        <w:t>y</w:t>
      </w:r>
      <w:r w:rsidRPr="00DB75E5">
        <w:rPr>
          <w:rFonts w:ascii="Times New Roman" w:eastAsia="Times New Roman" w:hAnsi="Times New Roman" w:cs="Times New Roman"/>
          <w:lang w:eastAsia="pl-PL"/>
        </w:rPr>
        <w:t xml:space="preserve"> Głównej oraz </w:t>
      </w:r>
      <w:r w:rsidRPr="00DB75E5">
        <w:rPr>
          <w:rFonts w:ascii="Times New Roman" w:hAnsi="Times New Roman" w:cs="Times New Roman"/>
        </w:rPr>
        <w:t>przez okres obowiązywania Umowy Głównej.</w:t>
      </w:r>
    </w:p>
    <w:p w:rsidR="00CB200A" w:rsidRPr="00DB75E5" w:rsidRDefault="004B3922" w:rsidP="004B3922">
      <w:pPr>
        <w:widowControl w:val="0"/>
        <w:numPr>
          <w:ilvl w:val="0"/>
          <w:numId w:val="17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hAnsi="Times New Roman" w:cs="Times New Roman"/>
          <w:iCs/>
        </w:rPr>
      </w:pPr>
      <w:r w:rsidRPr="00DB75E5">
        <w:rPr>
          <w:rFonts w:ascii="Times New Roman" w:eastAsia="Times New Roman" w:hAnsi="Times New Roman" w:cs="Times New Roman"/>
          <w:lang w:eastAsia="pl-PL"/>
        </w:rPr>
        <w:t xml:space="preserve">Szczegóły dotyczące danych powierzonych do przetwarzania, a w szczególności charakter przetwarzania, rodzaj danych osobowych oraz kategorie osób, których dane dotyczą, zostały określone w załączniku nr </w:t>
      </w:r>
      <w:r w:rsidR="00C73596">
        <w:rPr>
          <w:rFonts w:ascii="Times New Roman" w:eastAsia="Times New Roman" w:hAnsi="Times New Roman" w:cs="Times New Roman"/>
          <w:lang w:eastAsia="pl-PL"/>
        </w:rPr>
        <w:t>1</w:t>
      </w:r>
      <w:r w:rsidRPr="00DB75E5">
        <w:rPr>
          <w:rFonts w:ascii="Times New Roman" w:eastAsia="Times New Roman" w:hAnsi="Times New Roman" w:cs="Times New Roman"/>
          <w:lang w:eastAsia="pl-PL"/>
        </w:rPr>
        <w:t>, który stanowi integralną część Umowy Powierzenia.</w:t>
      </w:r>
    </w:p>
    <w:p w:rsidR="00B860ED" w:rsidRPr="006A1EE1" w:rsidRDefault="00B860ED" w:rsidP="00B860ED">
      <w:pPr>
        <w:spacing w:before="120" w:after="0" w:line="264" w:lineRule="auto"/>
        <w:jc w:val="center"/>
        <w:rPr>
          <w:rFonts w:ascii="Times New Roman" w:hAnsi="Times New Roman" w:cs="Times New Roman"/>
          <w:b/>
        </w:rPr>
      </w:pPr>
      <w:r w:rsidRPr="006A1EE1">
        <w:rPr>
          <w:rFonts w:ascii="Times New Roman" w:hAnsi="Times New Roman" w:cs="Times New Roman"/>
          <w:b/>
        </w:rPr>
        <w:t xml:space="preserve">§ </w:t>
      </w:r>
      <w:r w:rsidR="00260CE3" w:rsidRPr="006A1EE1">
        <w:rPr>
          <w:rFonts w:ascii="Times New Roman" w:hAnsi="Times New Roman" w:cs="Times New Roman"/>
          <w:b/>
        </w:rPr>
        <w:t>3</w:t>
      </w:r>
    </w:p>
    <w:p w:rsidR="00987518" w:rsidRPr="006A1EE1" w:rsidRDefault="00987518" w:rsidP="005579DE">
      <w:pPr>
        <w:spacing w:before="120" w:after="0" w:line="264" w:lineRule="auto"/>
        <w:jc w:val="center"/>
        <w:rPr>
          <w:rFonts w:ascii="Times New Roman" w:hAnsi="Times New Roman" w:cs="Times New Roman"/>
          <w:b/>
        </w:rPr>
      </w:pPr>
      <w:r w:rsidRPr="006A1EE1">
        <w:rPr>
          <w:rFonts w:ascii="Times New Roman" w:hAnsi="Times New Roman" w:cs="Times New Roman"/>
          <w:b/>
        </w:rPr>
        <w:t xml:space="preserve">Obowiązek zachowania tajemnicy </w:t>
      </w:r>
    </w:p>
    <w:p w:rsidR="00000DFB" w:rsidRDefault="006C5F19" w:rsidP="00000DFB">
      <w:pPr>
        <w:widowControl w:val="0"/>
        <w:numPr>
          <w:ilvl w:val="0"/>
          <w:numId w:val="26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6A1EE1">
        <w:rPr>
          <w:rFonts w:ascii="Times New Roman" w:eastAsia="Times New Roman" w:hAnsi="Times New Roman" w:cs="Times New Roman"/>
          <w:lang w:eastAsia="pl-PL"/>
        </w:rPr>
        <w:t xml:space="preserve">Podmiot </w:t>
      </w:r>
      <w:r w:rsidR="008E101E" w:rsidRPr="006A1EE1">
        <w:rPr>
          <w:rFonts w:ascii="Times New Roman" w:eastAsia="Times New Roman" w:hAnsi="Times New Roman" w:cs="Times New Roman"/>
          <w:lang w:eastAsia="pl-PL"/>
        </w:rPr>
        <w:t>P</w:t>
      </w:r>
      <w:r w:rsidRPr="006A1EE1">
        <w:rPr>
          <w:rFonts w:ascii="Times New Roman" w:eastAsia="Times New Roman" w:hAnsi="Times New Roman" w:cs="Times New Roman"/>
          <w:lang w:eastAsia="pl-PL"/>
        </w:rPr>
        <w:t>rzetwarzający zobowiązuje się</w:t>
      </w:r>
      <w:r w:rsidR="00666136">
        <w:rPr>
          <w:rFonts w:ascii="Times New Roman" w:eastAsia="Times New Roman" w:hAnsi="Times New Roman" w:cs="Times New Roman"/>
          <w:lang w:eastAsia="pl-PL"/>
        </w:rPr>
        <w:t>,</w:t>
      </w:r>
      <w:r w:rsidR="008E101E" w:rsidRPr="006A1EE1">
        <w:rPr>
          <w:rFonts w:ascii="Times New Roman" w:eastAsia="Times New Roman" w:hAnsi="Times New Roman" w:cs="Times New Roman"/>
          <w:lang w:eastAsia="pl-PL"/>
        </w:rPr>
        <w:t xml:space="preserve"> </w:t>
      </w:r>
      <w:r w:rsidR="00F962E5">
        <w:rPr>
          <w:rFonts w:ascii="Times New Roman" w:eastAsia="Times New Roman" w:hAnsi="Times New Roman" w:cs="Times New Roman"/>
          <w:lang w:eastAsia="pl-PL"/>
        </w:rPr>
        <w:t xml:space="preserve">że </w:t>
      </w:r>
      <w:r w:rsidR="00595737">
        <w:rPr>
          <w:rFonts w:ascii="Times New Roman" w:eastAsia="Times New Roman" w:hAnsi="Times New Roman" w:cs="Times New Roman"/>
          <w:lang w:eastAsia="pl-PL"/>
        </w:rPr>
        <w:t xml:space="preserve">do </w:t>
      </w:r>
      <w:r w:rsidR="0033593E" w:rsidRPr="006A1EE1">
        <w:rPr>
          <w:rFonts w:ascii="Times New Roman" w:eastAsia="Times New Roman" w:hAnsi="Times New Roman" w:cs="Times New Roman"/>
          <w:lang w:eastAsia="pl-PL"/>
        </w:rPr>
        <w:t>przetwarzani</w:t>
      </w:r>
      <w:r w:rsidR="00595737">
        <w:rPr>
          <w:rFonts w:ascii="Times New Roman" w:eastAsia="Times New Roman" w:hAnsi="Times New Roman" w:cs="Times New Roman"/>
          <w:lang w:eastAsia="pl-PL"/>
        </w:rPr>
        <w:t>a</w:t>
      </w:r>
      <w:r w:rsidR="0033593E" w:rsidRPr="006A1EE1">
        <w:rPr>
          <w:rFonts w:ascii="Times New Roman" w:eastAsia="Times New Roman" w:hAnsi="Times New Roman" w:cs="Times New Roman"/>
          <w:lang w:eastAsia="pl-PL"/>
        </w:rPr>
        <w:t xml:space="preserve"> danych osobowych </w:t>
      </w:r>
      <w:r w:rsidR="00595737">
        <w:rPr>
          <w:rFonts w:ascii="Times New Roman" w:eastAsia="Times New Roman" w:hAnsi="Times New Roman" w:cs="Times New Roman"/>
          <w:lang w:eastAsia="pl-PL"/>
        </w:rPr>
        <w:t xml:space="preserve">zostaną dopuszczone </w:t>
      </w:r>
      <w:r w:rsidR="008E101E" w:rsidRPr="006A1EE1">
        <w:rPr>
          <w:rFonts w:ascii="Times New Roman" w:eastAsia="Times New Roman" w:hAnsi="Times New Roman" w:cs="Times New Roman"/>
          <w:lang w:eastAsia="pl-PL"/>
        </w:rPr>
        <w:t>wyłącznie osob</w:t>
      </w:r>
      <w:r w:rsidR="00F962E5">
        <w:rPr>
          <w:rFonts w:ascii="Times New Roman" w:eastAsia="Times New Roman" w:hAnsi="Times New Roman" w:cs="Times New Roman"/>
          <w:lang w:eastAsia="pl-PL"/>
        </w:rPr>
        <w:t>y</w:t>
      </w:r>
      <w:r w:rsidR="008E101E" w:rsidRPr="006A1EE1">
        <w:rPr>
          <w:rFonts w:ascii="Times New Roman" w:eastAsia="Times New Roman" w:hAnsi="Times New Roman" w:cs="Times New Roman"/>
          <w:lang w:eastAsia="pl-PL"/>
        </w:rPr>
        <w:t xml:space="preserve"> </w:t>
      </w:r>
      <w:r w:rsidR="00C271E6" w:rsidRPr="008E4618">
        <w:rPr>
          <w:rFonts w:ascii="Times New Roman" w:eastAsia="Times New Roman" w:hAnsi="Times New Roman" w:cs="Times New Roman"/>
          <w:lang w:eastAsia="pl-PL"/>
        </w:rPr>
        <w:t>upoważnio</w:t>
      </w:r>
      <w:r w:rsidR="00F962E5">
        <w:rPr>
          <w:rFonts w:ascii="Times New Roman" w:eastAsia="Times New Roman" w:hAnsi="Times New Roman" w:cs="Times New Roman"/>
          <w:lang w:eastAsia="pl-PL"/>
        </w:rPr>
        <w:t>n</w:t>
      </w:r>
      <w:r w:rsidR="00796D85">
        <w:rPr>
          <w:rFonts w:ascii="Times New Roman" w:eastAsia="Times New Roman" w:hAnsi="Times New Roman" w:cs="Times New Roman"/>
          <w:lang w:eastAsia="pl-PL"/>
        </w:rPr>
        <w:t>e</w:t>
      </w:r>
      <w:r w:rsidR="00F962E5">
        <w:rPr>
          <w:rFonts w:ascii="Times New Roman" w:eastAsia="Times New Roman" w:hAnsi="Times New Roman" w:cs="Times New Roman"/>
          <w:lang w:eastAsia="pl-PL"/>
        </w:rPr>
        <w:t xml:space="preserve"> </w:t>
      </w:r>
      <w:r w:rsidR="00C271E6" w:rsidRPr="008E4618">
        <w:rPr>
          <w:rFonts w:ascii="Times New Roman" w:eastAsia="Times New Roman" w:hAnsi="Times New Roman" w:cs="Times New Roman"/>
          <w:lang w:eastAsia="pl-PL"/>
        </w:rPr>
        <w:t xml:space="preserve">przez niego do przetwarzania </w:t>
      </w:r>
      <w:r w:rsidR="00C271E6">
        <w:rPr>
          <w:rFonts w:ascii="Times New Roman" w:eastAsia="Times New Roman" w:hAnsi="Times New Roman" w:cs="Times New Roman"/>
          <w:lang w:eastAsia="pl-PL"/>
        </w:rPr>
        <w:t xml:space="preserve">powierzonych </w:t>
      </w:r>
      <w:r w:rsidR="00C271E6" w:rsidRPr="008E4618">
        <w:rPr>
          <w:rFonts w:ascii="Times New Roman" w:eastAsia="Times New Roman" w:hAnsi="Times New Roman" w:cs="Times New Roman"/>
          <w:lang w:eastAsia="pl-PL"/>
        </w:rPr>
        <w:t>danych osobowych</w:t>
      </w:r>
      <w:r w:rsidR="008E101E" w:rsidRPr="006A1EE1">
        <w:rPr>
          <w:rFonts w:ascii="Times New Roman" w:eastAsia="Times New Roman" w:hAnsi="Times New Roman" w:cs="Times New Roman"/>
          <w:lang w:eastAsia="pl-PL"/>
        </w:rPr>
        <w:t xml:space="preserve">, </w:t>
      </w:r>
      <w:r w:rsidR="00C271E6">
        <w:rPr>
          <w:rFonts w:ascii="Times New Roman" w:eastAsia="Times New Roman" w:hAnsi="Times New Roman" w:cs="Times New Roman"/>
          <w:lang w:eastAsia="pl-PL"/>
        </w:rPr>
        <w:t xml:space="preserve">zgodnie z </w:t>
      </w:r>
      <w:r w:rsidR="008E101E" w:rsidRPr="006A1EE1">
        <w:rPr>
          <w:rFonts w:ascii="Times New Roman" w:eastAsia="Times New Roman" w:hAnsi="Times New Roman" w:cs="Times New Roman"/>
          <w:lang w:eastAsia="pl-PL"/>
        </w:rPr>
        <w:t>art. 29 RODO</w:t>
      </w:r>
      <w:r w:rsidR="00821C6E">
        <w:rPr>
          <w:rFonts w:ascii="Times New Roman" w:eastAsia="Times New Roman" w:hAnsi="Times New Roman" w:cs="Times New Roman"/>
          <w:lang w:eastAsia="pl-PL"/>
        </w:rPr>
        <w:t xml:space="preserve"> oraz </w:t>
      </w:r>
      <w:r w:rsidR="008E101E" w:rsidRPr="006A1EE1">
        <w:rPr>
          <w:rFonts w:ascii="Times New Roman" w:eastAsia="Times New Roman" w:hAnsi="Times New Roman" w:cs="Times New Roman"/>
          <w:lang w:eastAsia="pl-PL"/>
        </w:rPr>
        <w:t>przeszkolon</w:t>
      </w:r>
      <w:r w:rsidR="00F962E5">
        <w:rPr>
          <w:rFonts w:ascii="Times New Roman" w:eastAsia="Times New Roman" w:hAnsi="Times New Roman" w:cs="Times New Roman"/>
          <w:lang w:eastAsia="pl-PL"/>
        </w:rPr>
        <w:t>e</w:t>
      </w:r>
      <w:r w:rsidR="008E101E" w:rsidRPr="006A1EE1">
        <w:rPr>
          <w:rFonts w:ascii="Times New Roman" w:eastAsia="Times New Roman" w:hAnsi="Times New Roman" w:cs="Times New Roman"/>
          <w:lang w:eastAsia="pl-PL"/>
        </w:rPr>
        <w:t xml:space="preserve"> z zakresu przepisów dotyczących ochrony danych osobowych. </w:t>
      </w:r>
    </w:p>
    <w:p w:rsidR="00000DFB" w:rsidRDefault="00000DFB" w:rsidP="00000DFB">
      <w:pPr>
        <w:widowControl w:val="0"/>
        <w:numPr>
          <w:ilvl w:val="0"/>
          <w:numId w:val="26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00DFB">
        <w:rPr>
          <w:rFonts w:ascii="Times New Roman" w:eastAsia="Times New Roman" w:hAnsi="Times New Roman" w:cs="Times New Roman"/>
          <w:lang w:eastAsia="pl-PL"/>
        </w:rPr>
        <w:t xml:space="preserve">Podmiot Przetwarzający </w:t>
      </w:r>
      <w:r w:rsidR="00514986">
        <w:rPr>
          <w:rFonts w:ascii="Times New Roman" w:eastAsia="Times New Roman" w:hAnsi="Times New Roman" w:cs="Times New Roman"/>
          <w:lang w:eastAsia="pl-PL"/>
        </w:rPr>
        <w:t xml:space="preserve">zobowiąże osoby, o których mowa w ust. 1 do </w:t>
      </w:r>
      <w:r w:rsidRPr="00000DFB">
        <w:rPr>
          <w:rFonts w:ascii="Times New Roman" w:eastAsia="Times New Roman" w:hAnsi="Times New Roman" w:cs="Times New Roman"/>
          <w:lang w:eastAsia="pl-PL"/>
        </w:rPr>
        <w:t xml:space="preserve">zachowania w tajemnicy </w:t>
      </w:r>
      <w:r w:rsidR="00514986">
        <w:rPr>
          <w:rFonts w:ascii="Times New Roman" w:eastAsia="Times New Roman" w:hAnsi="Times New Roman" w:cs="Times New Roman"/>
          <w:lang w:eastAsia="pl-PL"/>
        </w:rPr>
        <w:t xml:space="preserve">przetwarzanych </w:t>
      </w:r>
      <w:r w:rsidRPr="00000DFB">
        <w:rPr>
          <w:rFonts w:ascii="Times New Roman" w:eastAsia="Times New Roman" w:hAnsi="Times New Roman" w:cs="Times New Roman"/>
          <w:lang w:eastAsia="pl-PL"/>
        </w:rPr>
        <w:t xml:space="preserve">danych osobowych </w:t>
      </w:r>
      <w:r w:rsidR="00514986">
        <w:rPr>
          <w:rFonts w:ascii="Times New Roman" w:eastAsia="Times New Roman" w:hAnsi="Times New Roman" w:cs="Times New Roman"/>
          <w:lang w:eastAsia="pl-PL"/>
        </w:rPr>
        <w:t xml:space="preserve">oraz sposobów ich zabezpieczenia </w:t>
      </w:r>
      <w:r w:rsidRPr="00000DFB">
        <w:rPr>
          <w:rFonts w:ascii="Times New Roman" w:eastAsia="Times New Roman" w:hAnsi="Times New Roman" w:cs="Times New Roman"/>
          <w:lang w:eastAsia="pl-PL"/>
        </w:rPr>
        <w:t>w trakcie ich zatrudnien</w:t>
      </w:r>
      <w:r>
        <w:rPr>
          <w:rFonts w:ascii="Times New Roman" w:eastAsia="Times New Roman" w:hAnsi="Times New Roman" w:cs="Times New Roman"/>
          <w:lang w:eastAsia="pl-PL"/>
        </w:rPr>
        <w:t>ia jak również po jego ustaniu.</w:t>
      </w:r>
      <w:r w:rsidR="00CB005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C271E6" w:rsidRDefault="00EB2BE7" w:rsidP="00C271E6">
      <w:pPr>
        <w:widowControl w:val="0"/>
        <w:numPr>
          <w:ilvl w:val="0"/>
          <w:numId w:val="26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Zobowiązanie</w:t>
      </w:r>
      <w:r w:rsidR="00566C78">
        <w:rPr>
          <w:rFonts w:ascii="Times New Roman" w:eastAsia="Times New Roman" w:hAnsi="Times New Roman" w:cs="Times New Roman"/>
          <w:lang w:eastAsia="pl-PL"/>
        </w:rPr>
        <w:t>,</w:t>
      </w:r>
      <w:r>
        <w:rPr>
          <w:rFonts w:ascii="Times New Roman" w:eastAsia="Times New Roman" w:hAnsi="Times New Roman" w:cs="Times New Roman"/>
          <w:lang w:eastAsia="pl-PL"/>
        </w:rPr>
        <w:t xml:space="preserve"> o którym mowa w ust. 2 niniejszego paragrafu ma zastosowanie również po śmierci pacjenta w zakresie jakim obowiązek zachowania w tajemnicy danych osobowych wywodzi się z realizacji świadczeń zdrowotnych. </w:t>
      </w:r>
    </w:p>
    <w:p w:rsidR="00B860ED" w:rsidRPr="00000DFB" w:rsidRDefault="00B860ED" w:rsidP="00000DFB">
      <w:pPr>
        <w:widowControl w:val="0"/>
        <w:suppressAutoHyphens/>
        <w:overflowPunct w:val="0"/>
        <w:autoSpaceDE w:val="0"/>
        <w:spacing w:before="120" w:after="0" w:line="264" w:lineRule="auto"/>
        <w:jc w:val="center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00DFB">
        <w:rPr>
          <w:rFonts w:ascii="Times New Roman" w:hAnsi="Times New Roman" w:cs="Times New Roman"/>
          <w:b/>
        </w:rPr>
        <w:t xml:space="preserve">§ </w:t>
      </w:r>
      <w:r w:rsidR="00260CE3" w:rsidRPr="00000DFB">
        <w:rPr>
          <w:rFonts w:ascii="Times New Roman" w:hAnsi="Times New Roman" w:cs="Times New Roman"/>
          <w:b/>
        </w:rPr>
        <w:t>4</w:t>
      </w:r>
    </w:p>
    <w:p w:rsidR="00987518" w:rsidRPr="006A1EE1" w:rsidRDefault="00922ED6" w:rsidP="00E75179">
      <w:pPr>
        <w:spacing w:before="120" w:after="0" w:line="264" w:lineRule="auto"/>
        <w:jc w:val="center"/>
        <w:rPr>
          <w:rFonts w:ascii="Times New Roman" w:hAnsi="Times New Roman" w:cs="Times New Roman"/>
          <w:b/>
        </w:rPr>
      </w:pPr>
      <w:r w:rsidRPr="006A1EE1">
        <w:rPr>
          <w:rFonts w:ascii="Times New Roman" w:hAnsi="Times New Roman" w:cs="Times New Roman"/>
          <w:b/>
        </w:rPr>
        <w:t>Obowiązki Podmiotu Przetwarzającego</w:t>
      </w:r>
      <w:r w:rsidR="00150DC5" w:rsidRPr="006A1EE1">
        <w:rPr>
          <w:rFonts w:ascii="Times New Roman" w:hAnsi="Times New Roman" w:cs="Times New Roman"/>
          <w:b/>
        </w:rPr>
        <w:t xml:space="preserve"> </w:t>
      </w:r>
    </w:p>
    <w:p w:rsidR="00530086" w:rsidRPr="006A1EE1" w:rsidRDefault="00530086" w:rsidP="00D438A6">
      <w:pPr>
        <w:widowControl w:val="0"/>
        <w:numPr>
          <w:ilvl w:val="0"/>
          <w:numId w:val="20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6A1EE1">
        <w:rPr>
          <w:rFonts w:ascii="Times New Roman" w:eastAsia="Times New Roman" w:hAnsi="Times New Roman" w:cs="Times New Roman"/>
          <w:lang w:eastAsia="pl-PL"/>
        </w:rPr>
        <w:t>Podmiot Przetwarzający zobowiązuje się przetwarzać dane osobowe wyłącznie na udokumentowane polecenie Administrator</w:t>
      </w:r>
      <w:r w:rsidR="00737B13" w:rsidRPr="006A1EE1">
        <w:rPr>
          <w:rFonts w:ascii="Times New Roman" w:eastAsia="Times New Roman" w:hAnsi="Times New Roman" w:cs="Times New Roman"/>
          <w:lang w:eastAsia="pl-PL"/>
        </w:rPr>
        <w:t>a</w:t>
      </w:r>
      <w:r w:rsidR="00957805" w:rsidRPr="006A1EE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A1EE1">
        <w:rPr>
          <w:rFonts w:ascii="Times New Roman" w:eastAsia="Times New Roman" w:hAnsi="Times New Roman" w:cs="Times New Roman"/>
          <w:lang w:eastAsia="pl-PL"/>
        </w:rPr>
        <w:t xml:space="preserve">Danych. Za udokumentowane polecenie uznaje się usługi zlecone przez Administratora Danych do wykonywania Podmiotowi Przetwarzającemu </w:t>
      </w:r>
      <w:r w:rsidR="00A53949" w:rsidRPr="006A1EE1">
        <w:rPr>
          <w:rFonts w:ascii="Times New Roman" w:eastAsia="Times New Roman" w:hAnsi="Times New Roman" w:cs="Times New Roman"/>
          <w:lang w:eastAsia="pl-PL"/>
        </w:rPr>
        <w:t xml:space="preserve">na podstawie Umowy </w:t>
      </w:r>
      <w:r w:rsidRPr="006A1EE1">
        <w:rPr>
          <w:rFonts w:ascii="Times New Roman" w:eastAsia="Times New Roman" w:hAnsi="Times New Roman" w:cs="Times New Roman"/>
          <w:lang w:eastAsia="pl-PL"/>
        </w:rPr>
        <w:t>Głównej.</w:t>
      </w:r>
    </w:p>
    <w:p w:rsidR="00001FCF" w:rsidRPr="006A1EE1" w:rsidRDefault="00001FCF" w:rsidP="0060024A">
      <w:pPr>
        <w:widowControl w:val="0"/>
        <w:numPr>
          <w:ilvl w:val="0"/>
          <w:numId w:val="20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hAnsi="Times New Roman" w:cs="Times New Roman"/>
        </w:rPr>
      </w:pPr>
      <w:r w:rsidRPr="006A1EE1">
        <w:rPr>
          <w:rFonts w:ascii="Times New Roman" w:hAnsi="Times New Roman" w:cs="Times New Roman"/>
        </w:rPr>
        <w:t xml:space="preserve">Podmiot </w:t>
      </w:r>
      <w:r w:rsidR="00103D29" w:rsidRPr="006A1EE1">
        <w:rPr>
          <w:rFonts w:ascii="Times New Roman" w:hAnsi="Times New Roman" w:cs="Times New Roman"/>
        </w:rPr>
        <w:t>P</w:t>
      </w:r>
      <w:r w:rsidRPr="006A1EE1">
        <w:rPr>
          <w:rFonts w:ascii="Times New Roman" w:hAnsi="Times New Roman" w:cs="Times New Roman"/>
        </w:rPr>
        <w:t xml:space="preserve">rzetwarzający zobowiązuje się, przy przetwarzaniu powierzonych danych osobowych, do ich zabezpieczenia poprzez stosowanie </w:t>
      </w:r>
      <w:r w:rsidR="00103D29" w:rsidRPr="006A1EE1">
        <w:rPr>
          <w:rFonts w:ascii="Times New Roman" w:hAnsi="Times New Roman" w:cs="Times New Roman"/>
        </w:rPr>
        <w:t xml:space="preserve">odpowiednich </w:t>
      </w:r>
      <w:r w:rsidRPr="006A1EE1">
        <w:rPr>
          <w:rFonts w:ascii="Times New Roman" w:hAnsi="Times New Roman" w:cs="Times New Roman"/>
        </w:rPr>
        <w:t xml:space="preserve">środków technicznych i organizacyjnych zapewniających </w:t>
      </w:r>
      <w:r w:rsidR="00C91086" w:rsidRPr="006A1EE1">
        <w:rPr>
          <w:rFonts w:ascii="Times New Roman" w:hAnsi="Times New Roman" w:cs="Times New Roman"/>
        </w:rPr>
        <w:t xml:space="preserve">adekwatny </w:t>
      </w:r>
      <w:r w:rsidRPr="006A1EE1">
        <w:rPr>
          <w:rFonts w:ascii="Times New Roman" w:hAnsi="Times New Roman" w:cs="Times New Roman"/>
        </w:rPr>
        <w:t xml:space="preserve">stopień bezpieczeństwa odpowiadający ryzykom związanym z przetwarzaniem powierzonych danych osobowych, </w:t>
      </w:r>
      <w:r w:rsidR="00C91086" w:rsidRPr="006A1EE1">
        <w:rPr>
          <w:rFonts w:ascii="Times New Roman" w:hAnsi="Times New Roman" w:cs="Times New Roman"/>
        </w:rPr>
        <w:t xml:space="preserve">zgodnie z </w:t>
      </w:r>
      <w:r w:rsidRPr="006A1EE1">
        <w:rPr>
          <w:rFonts w:ascii="Times New Roman" w:hAnsi="Times New Roman" w:cs="Times New Roman"/>
        </w:rPr>
        <w:t>art. 32 RODO.</w:t>
      </w:r>
    </w:p>
    <w:p w:rsidR="00922ED6" w:rsidRPr="006A1EE1" w:rsidRDefault="007A5B22" w:rsidP="00922ED6">
      <w:pPr>
        <w:widowControl w:val="0"/>
        <w:numPr>
          <w:ilvl w:val="0"/>
          <w:numId w:val="20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hAnsi="Times New Roman" w:cs="Times New Roman"/>
        </w:rPr>
      </w:pPr>
      <w:r w:rsidRPr="006A1EE1">
        <w:rPr>
          <w:rFonts w:ascii="Times New Roman" w:hAnsi="Times New Roman" w:cs="Times New Roman"/>
        </w:rPr>
        <w:t xml:space="preserve">Podmiot Przetwarzający, </w:t>
      </w:r>
      <w:r w:rsidR="00922ED6" w:rsidRPr="006A1EE1">
        <w:rPr>
          <w:rFonts w:ascii="Times New Roman" w:hAnsi="Times New Roman" w:cs="Times New Roman"/>
        </w:rPr>
        <w:t xml:space="preserve">biorąc pod uwagę charakter przetwarzania, </w:t>
      </w:r>
      <w:r w:rsidR="003704FB" w:rsidRPr="006A1EE1">
        <w:rPr>
          <w:rFonts w:ascii="Times New Roman" w:hAnsi="Times New Roman" w:cs="Times New Roman"/>
        </w:rPr>
        <w:t xml:space="preserve">zobowiązuje się </w:t>
      </w:r>
      <w:r w:rsidR="00922ED6" w:rsidRPr="006A1EE1">
        <w:rPr>
          <w:rFonts w:ascii="Times New Roman" w:hAnsi="Times New Roman" w:cs="Times New Roman"/>
        </w:rPr>
        <w:t>pomaga</w:t>
      </w:r>
      <w:r w:rsidR="003704FB" w:rsidRPr="006A1EE1">
        <w:rPr>
          <w:rFonts w:ascii="Times New Roman" w:hAnsi="Times New Roman" w:cs="Times New Roman"/>
        </w:rPr>
        <w:t>ć</w:t>
      </w:r>
      <w:r w:rsidR="00922ED6" w:rsidRPr="006A1EE1">
        <w:rPr>
          <w:rFonts w:ascii="Times New Roman" w:hAnsi="Times New Roman" w:cs="Times New Roman"/>
        </w:rPr>
        <w:t xml:space="preserve"> </w:t>
      </w:r>
      <w:r w:rsidR="00A45B7A">
        <w:rPr>
          <w:rFonts w:ascii="Times New Roman" w:hAnsi="Times New Roman" w:cs="Times New Roman"/>
        </w:rPr>
        <w:t xml:space="preserve">w miarę możliwości </w:t>
      </w:r>
      <w:r w:rsidRPr="006A1EE1">
        <w:rPr>
          <w:rFonts w:ascii="Times New Roman" w:hAnsi="Times New Roman" w:cs="Times New Roman"/>
        </w:rPr>
        <w:t xml:space="preserve">Administratorowi Danych </w:t>
      </w:r>
      <w:r w:rsidR="00922ED6" w:rsidRPr="006A1EE1">
        <w:rPr>
          <w:rFonts w:ascii="Times New Roman" w:hAnsi="Times New Roman" w:cs="Times New Roman"/>
        </w:rPr>
        <w:t>poprzez odpowiednie środki techniczne i organizacyjne wywiązać się z obowiązku odpowiadania na żądania osoby, której dane dotyczą, w zakresie wykonywania jej praw określonych w rozdziale III RODO.</w:t>
      </w:r>
    </w:p>
    <w:p w:rsidR="00922ED6" w:rsidRPr="006A1EE1" w:rsidRDefault="000D5B53" w:rsidP="00922ED6">
      <w:pPr>
        <w:widowControl w:val="0"/>
        <w:numPr>
          <w:ilvl w:val="0"/>
          <w:numId w:val="20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hAnsi="Times New Roman" w:cs="Times New Roman"/>
        </w:rPr>
      </w:pPr>
      <w:r w:rsidRPr="006A1EE1">
        <w:rPr>
          <w:rFonts w:ascii="Times New Roman" w:hAnsi="Times New Roman" w:cs="Times New Roman"/>
        </w:rPr>
        <w:t xml:space="preserve">Podmiot Przetwarzający, </w:t>
      </w:r>
      <w:r w:rsidR="00922ED6" w:rsidRPr="006A1EE1">
        <w:rPr>
          <w:rFonts w:ascii="Times New Roman" w:hAnsi="Times New Roman" w:cs="Times New Roman"/>
        </w:rPr>
        <w:t xml:space="preserve">uwzględniając charakter przetwarzania oraz dostępne mu informacje, </w:t>
      </w:r>
      <w:r w:rsidR="003704FB" w:rsidRPr="006A1EE1">
        <w:rPr>
          <w:rFonts w:ascii="Times New Roman" w:hAnsi="Times New Roman" w:cs="Times New Roman"/>
        </w:rPr>
        <w:t xml:space="preserve">zobowiązuje się </w:t>
      </w:r>
      <w:r w:rsidR="00922ED6" w:rsidRPr="006A1EE1">
        <w:rPr>
          <w:rFonts w:ascii="Times New Roman" w:hAnsi="Times New Roman" w:cs="Times New Roman"/>
        </w:rPr>
        <w:t>pomaga</w:t>
      </w:r>
      <w:r w:rsidR="003704FB" w:rsidRPr="006A1EE1">
        <w:rPr>
          <w:rFonts w:ascii="Times New Roman" w:hAnsi="Times New Roman" w:cs="Times New Roman"/>
        </w:rPr>
        <w:t>ć</w:t>
      </w:r>
      <w:r w:rsidR="00922ED6" w:rsidRPr="006A1EE1">
        <w:rPr>
          <w:rFonts w:ascii="Times New Roman" w:hAnsi="Times New Roman" w:cs="Times New Roman"/>
        </w:rPr>
        <w:t xml:space="preserve"> </w:t>
      </w:r>
      <w:r w:rsidRPr="006A1EE1">
        <w:rPr>
          <w:rFonts w:ascii="Times New Roman" w:hAnsi="Times New Roman" w:cs="Times New Roman"/>
        </w:rPr>
        <w:t xml:space="preserve">Administratorowi Danych </w:t>
      </w:r>
      <w:r w:rsidR="00922ED6" w:rsidRPr="006A1EE1">
        <w:rPr>
          <w:rFonts w:ascii="Times New Roman" w:hAnsi="Times New Roman" w:cs="Times New Roman"/>
        </w:rPr>
        <w:t xml:space="preserve">wywiązać się z obowiązków określonych w art. 32-36 RODO. </w:t>
      </w:r>
    </w:p>
    <w:p w:rsidR="00D52458" w:rsidRPr="006A1EE1" w:rsidRDefault="00D52458" w:rsidP="000639C8">
      <w:pPr>
        <w:widowControl w:val="0"/>
        <w:numPr>
          <w:ilvl w:val="0"/>
          <w:numId w:val="20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hAnsi="Times New Roman" w:cs="Times New Roman"/>
        </w:rPr>
      </w:pPr>
      <w:r w:rsidRPr="006A1EE1">
        <w:rPr>
          <w:rFonts w:ascii="Times New Roman" w:hAnsi="Times New Roman" w:cs="Times New Roman"/>
        </w:rPr>
        <w:t xml:space="preserve">Podmiot Przetwarzający zobowiązuje się </w:t>
      </w:r>
      <w:r w:rsidR="002B0B9B">
        <w:rPr>
          <w:rFonts w:ascii="Times New Roman" w:hAnsi="Times New Roman" w:cs="Times New Roman"/>
        </w:rPr>
        <w:t xml:space="preserve">bez zbędnej zwłoki, </w:t>
      </w:r>
      <w:r w:rsidRPr="006A1EE1">
        <w:rPr>
          <w:rFonts w:ascii="Times New Roman" w:hAnsi="Times New Roman" w:cs="Times New Roman"/>
        </w:rPr>
        <w:t>nie później niż w ciągu 24 godzin od jego wystąpienia, zawiadomić Administratora Danych o wszelkich przypadkach naruszenia ochrony danych osobowych powierzonych do przetwarzania na podstawie niniejszej Umowy Powierzenia</w:t>
      </w:r>
      <w:r w:rsidR="00FA3C3D" w:rsidRPr="006A1EE1">
        <w:rPr>
          <w:rFonts w:ascii="Times New Roman" w:hAnsi="Times New Roman" w:cs="Times New Roman"/>
        </w:rPr>
        <w:t>, zgodnie z art. 33 RODO</w:t>
      </w:r>
      <w:r w:rsidRPr="006A1EE1">
        <w:rPr>
          <w:rFonts w:ascii="Times New Roman" w:hAnsi="Times New Roman" w:cs="Times New Roman"/>
        </w:rPr>
        <w:t>.</w:t>
      </w:r>
      <w:r w:rsidR="00AC16F2">
        <w:rPr>
          <w:rFonts w:ascii="Times New Roman" w:hAnsi="Times New Roman" w:cs="Times New Roman"/>
        </w:rPr>
        <w:t xml:space="preserve"> </w:t>
      </w:r>
      <w:r w:rsidR="00BF7AA7">
        <w:rPr>
          <w:rFonts w:ascii="Times New Roman" w:hAnsi="Times New Roman" w:cs="Times New Roman"/>
        </w:rPr>
        <w:t xml:space="preserve">Zawiadomienie, o którym mowa w zdaniu poprzednim Podmiot Przetwarzający zobowiązany jest zgłosić drogą mailową pod adres: </w:t>
      </w:r>
      <w:hyperlink r:id="rId9" w:history="1">
        <w:r w:rsidR="00BF7AA7" w:rsidRPr="00C8787A">
          <w:rPr>
            <w:rStyle w:val="Hipercze"/>
            <w:rFonts w:ascii="Times New Roman" w:hAnsi="Times New Roman" w:cs="Times New Roman"/>
          </w:rPr>
          <w:t>dane.osobowe@su.krakow.pl</w:t>
        </w:r>
      </w:hyperlink>
      <w:r w:rsidR="00BF7AA7">
        <w:rPr>
          <w:rFonts w:ascii="Times New Roman" w:hAnsi="Times New Roman" w:cs="Times New Roman"/>
        </w:rPr>
        <w:t xml:space="preserve"> </w:t>
      </w:r>
    </w:p>
    <w:p w:rsidR="003704FB" w:rsidRPr="006A1EE1" w:rsidRDefault="003704FB" w:rsidP="003704FB">
      <w:pPr>
        <w:widowControl w:val="0"/>
        <w:numPr>
          <w:ilvl w:val="0"/>
          <w:numId w:val="20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hAnsi="Times New Roman" w:cs="Times New Roman"/>
        </w:rPr>
      </w:pPr>
      <w:r w:rsidRPr="006A1EE1">
        <w:rPr>
          <w:rFonts w:ascii="Times New Roman" w:hAnsi="Times New Roman" w:cs="Times New Roman"/>
        </w:rPr>
        <w:t xml:space="preserve">Podmiot Przetwarzający </w:t>
      </w:r>
      <w:r w:rsidR="003E5890" w:rsidRPr="006A1EE1">
        <w:rPr>
          <w:rFonts w:ascii="Times New Roman" w:hAnsi="Times New Roman" w:cs="Times New Roman"/>
        </w:rPr>
        <w:t xml:space="preserve">zobowiązuje się </w:t>
      </w:r>
      <w:r w:rsidRPr="006A1EE1">
        <w:rPr>
          <w:rFonts w:ascii="Times New Roman" w:hAnsi="Times New Roman" w:cs="Times New Roman"/>
        </w:rPr>
        <w:t>prowadzi</w:t>
      </w:r>
      <w:r w:rsidR="003E5890" w:rsidRPr="006A1EE1">
        <w:rPr>
          <w:rFonts w:ascii="Times New Roman" w:hAnsi="Times New Roman" w:cs="Times New Roman"/>
        </w:rPr>
        <w:t xml:space="preserve">ć </w:t>
      </w:r>
      <w:r w:rsidRPr="006A1EE1">
        <w:rPr>
          <w:rFonts w:ascii="Times New Roman" w:hAnsi="Times New Roman" w:cs="Times New Roman"/>
        </w:rPr>
        <w:t xml:space="preserve">rejestr wszystkich kategorii czynności przetwarzania dokonywanych w imieniu </w:t>
      </w:r>
      <w:r w:rsidR="003E5890" w:rsidRPr="006A1EE1">
        <w:rPr>
          <w:rFonts w:ascii="Times New Roman" w:hAnsi="Times New Roman" w:cs="Times New Roman"/>
        </w:rPr>
        <w:t>A</w:t>
      </w:r>
      <w:r w:rsidRPr="006A1EE1">
        <w:rPr>
          <w:rFonts w:ascii="Times New Roman" w:hAnsi="Times New Roman" w:cs="Times New Roman"/>
        </w:rPr>
        <w:t xml:space="preserve">dministratora </w:t>
      </w:r>
      <w:r w:rsidR="003E5890" w:rsidRPr="006A1EE1">
        <w:rPr>
          <w:rFonts w:ascii="Times New Roman" w:hAnsi="Times New Roman" w:cs="Times New Roman"/>
        </w:rPr>
        <w:t>D</w:t>
      </w:r>
      <w:r w:rsidRPr="006A1EE1">
        <w:rPr>
          <w:rFonts w:ascii="Times New Roman" w:hAnsi="Times New Roman" w:cs="Times New Roman"/>
        </w:rPr>
        <w:t xml:space="preserve">anych zgodnie z wymaganiami art. 30 ust 2 </w:t>
      </w:r>
      <w:r w:rsidR="006555CB">
        <w:rPr>
          <w:rFonts w:ascii="Times New Roman" w:hAnsi="Times New Roman" w:cs="Times New Roman"/>
        </w:rPr>
        <w:t>RODO oraz</w:t>
      </w:r>
      <w:r w:rsidR="007D7E79" w:rsidRPr="006A1EE1">
        <w:rPr>
          <w:rFonts w:ascii="Times New Roman" w:hAnsi="Times New Roman" w:cs="Times New Roman"/>
        </w:rPr>
        <w:t xml:space="preserve"> </w:t>
      </w:r>
      <w:r w:rsidR="006555CB">
        <w:rPr>
          <w:rFonts w:ascii="Times New Roman" w:hAnsi="Times New Roman" w:cs="Times New Roman"/>
        </w:rPr>
        <w:t>pisemnie poinformować</w:t>
      </w:r>
      <w:r w:rsidRPr="006A1EE1">
        <w:rPr>
          <w:rFonts w:ascii="Times New Roman" w:hAnsi="Times New Roman" w:cs="Times New Roman"/>
        </w:rPr>
        <w:t xml:space="preserve"> o tym </w:t>
      </w:r>
      <w:r w:rsidR="003E5890" w:rsidRPr="006A1EE1">
        <w:rPr>
          <w:rFonts w:ascii="Times New Roman" w:hAnsi="Times New Roman" w:cs="Times New Roman"/>
        </w:rPr>
        <w:t>Administratora Danych</w:t>
      </w:r>
      <w:r w:rsidR="00E53B13">
        <w:rPr>
          <w:rFonts w:ascii="Times New Roman" w:hAnsi="Times New Roman" w:cs="Times New Roman"/>
        </w:rPr>
        <w:t xml:space="preserve">, w terminie </w:t>
      </w:r>
      <w:r w:rsidR="006C5E07">
        <w:rPr>
          <w:rFonts w:ascii="Times New Roman" w:hAnsi="Times New Roman" w:cs="Times New Roman"/>
        </w:rPr>
        <w:t xml:space="preserve">30 dni od </w:t>
      </w:r>
      <w:r w:rsidR="006C5E07">
        <w:rPr>
          <w:rFonts w:ascii="Times New Roman" w:hAnsi="Times New Roman" w:cs="Times New Roman"/>
        </w:rPr>
        <w:lastRenderedPageBreak/>
        <w:t xml:space="preserve">dnia rozpoczęcia przetwarzania powierzonych danych osobowych. </w:t>
      </w:r>
    </w:p>
    <w:p w:rsidR="00C51CF9" w:rsidRDefault="000C5F1E" w:rsidP="000C54EF">
      <w:pPr>
        <w:widowControl w:val="0"/>
        <w:numPr>
          <w:ilvl w:val="0"/>
          <w:numId w:val="20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hAnsi="Times New Roman" w:cs="Times New Roman"/>
        </w:rPr>
      </w:pPr>
      <w:r w:rsidRPr="006A1EE1">
        <w:rPr>
          <w:rFonts w:ascii="Times New Roman" w:hAnsi="Times New Roman" w:cs="Times New Roman"/>
        </w:rPr>
        <w:t xml:space="preserve">Podmiot Przetwarzający zobowiązuje się dołożyć należytej staranności przy przetwarzaniu powierzonych danych osobowych. </w:t>
      </w:r>
    </w:p>
    <w:p w:rsidR="009D70F0" w:rsidRPr="009D70F0" w:rsidRDefault="009D70F0" w:rsidP="009D70F0">
      <w:pPr>
        <w:widowControl w:val="0"/>
        <w:numPr>
          <w:ilvl w:val="0"/>
          <w:numId w:val="20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hAnsi="Times New Roman" w:cs="Times New Roman"/>
        </w:rPr>
      </w:pPr>
      <w:r w:rsidRPr="009D70F0">
        <w:rPr>
          <w:rFonts w:ascii="Times New Roman" w:hAnsi="Times New Roman" w:cs="Times New Roman"/>
        </w:rPr>
        <w:t>Podmiot Przetwarzający zobowiązuje się do udzielenia Administratorowi Danych wszelkiej niezbędnej pomocy podczas kontroli organu właściwego w sprawie ochrony danych osobowych. Podmiot Przetwarzający zobowiązuje się w szczególności do udostępnienia dokumentów i zapisów, umożliwienia wglądu w informacje przechowywane na nośnikach danych i w systemach informatycznych oraz udzielania Administratorowi Danych stosownych do przedmiotu kontroli wyjaśnień.</w:t>
      </w:r>
    </w:p>
    <w:p w:rsidR="009D70F0" w:rsidRDefault="009D70F0" w:rsidP="009D70F0">
      <w:pPr>
        <w:widowControl w:val="0"/>
        <w:numPr>
          <w:ilvl w:val="0"/>
          <w:numId w:val="20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hAnsi="Times New Roman" w:cs="Times New Roman"/>
        </w:rPr>
      </w:pPr>
      <w:r w:rsidRPr="009D70F0">
        <w:rPr>
          <w:rFonts w:ascii="Times New Roman" w:hAnsi="Times New Roman" w:cs="Times New Roman"/>
        </w:rPr>
        <w:t>Podmiot Przetwarzający zobowiązuje się do wykonania czynności</w:t>
      </w:r>
      <w:r>
        <w:rPr>
          <w:rFonts w:ascii="Times New Roman" w:hAnsi="Times New Roman" w:cs="Times New Roman"/>
        </w:rPr>
        <w:t>,</w:t>
      </w:r>
      <w:r w:rsidRPr="009D70F0">
        <w:rPr>
          <w:rFonts w:ascii="Times New Roman" w:hAnsi="Times New Roman" w:cs="Times New Roman"/>
        </w:rPr>
        <w:t xml:space="preserve"> o których mowa w ust. </w:t>
      </w:r>
      <w:r>
        <w:rPr>
          <w:rFonts w:ascii="Times New Roman" w:hAnsi="Times New Roman" w:cs="Times New Roman"/>
        </w:rPr>
        <w:t>8</w:t>
      </w:r>
      <w:r w:rsidRPr="009D70F0">
        <w:rPr>
          <w:rFonts w:ascii="Times New Roman" w:hAnsi="Times New Roman" w:cs="Times New Roman"/>
        </w:rPr>
        <w:t xml:space="preserve"> niniejszego paragrafu bez zbędnej zwłoki jednak nie później niż w terminie wskazanym przez Administratora Danych</w:t>
      </w:r>
    </w:p>
    <w:p w:rsidR="00C51CF9" w:rsidRPr="006A1EE1" w:rsidRDefault="00C51CF9" w:rsidP="00C51CF9">
      <w:pPr>
        <w:jc w:val="center"/>
        <w:rPr>
          <w:rFonts w:ascii="Times New Roman" w:hAnsi="Times New Roman" w:cs="Times New Roman"/>
          <w:b/>
        </w:rPr>
      </w:pPr>
      <w:r w:rsidRPr="006A1EE1">
        <w:rPr>
          <w:rFonts w:ascii="Times New Roman" w:hAnsi="Times New Roman" w:cs="Times New Roman"/>
          <w:b/>
        </w:rPr>
        <w:t>§ 5</w:t>
      </w:r>
    </w:p>
    <w:p w:rsidR="00C51CF9" w:rsidRPr="006A1EE1" w:rsidRDefault="00C51CF9" w:rsidP="00C51CF9">
      <w:pPr>
        <w:jc w:val="center"/>
        <w:rPr>
          <w:rFonts w:ascii="Times New Roman" w:hAnsi="Times New Roman" w:cs="Times New Roman"/>
          <w:b/>
        </w:rPr>
      </w:pPr>
      <w:r w:rsidRPr="006A1EE1">
        <w:rPr>
          <w:rFonts w:ascii="Times New Roman" w:hAnsi="Times New Roman" w:cs="Times New Roman"/>
          <w:b/>
        </w:rPr>
        <w:t>Prawo kontroli</w:t>
      </w:r>
    </w:p>
    <w:p w:rsidR="00C51CF9" w:rsidRPr="006A1EE1" w:rsidRDefault="00C51CF9" w:rsidP="00C51CF9">
      <w:pPr>
        <w:widowControl w:val="0"/>
        <w:numPr>
          <w:ilvl w:val="0"/>
          <w:numId w:val="29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hAnsi="Times New Roman" w:cs="Times New Roman"/>
        </w:rPr>
      </w:pPr>
      <w:r w:rsidRPr="006A1EE1">
        <w:rPr>
          <w:rFonts w:ascii="Times New Roman" w:hAnsi="Times New Roman" w:cs="Times New Roman"/>
        </w:rPr>
        <w:t>Administrator Danych, zgodnie z art. 28 ust. 3 pkt h) RODO, ma prawo kontroli, czy Podmiot Przetwarzający przy przetwarzaniu i zabezpieczeniu powierzonych danych osobowych spełnia wymagania RODO i niniejszej Umowy Powierzenia</w:t>
      </w:r>
      <w:r>
        <w:rPr>
          <w:rFonts w:ascii="Times New Roman" w:hAnsi="Times New Roman" w:cs="Times New Roman"/>
        </w:rPr>
        <w:t>, w tym:</w:t>
      </w:r>
    </w:p>
    <w:p w:rsidR="00C51CF9" w:rsidRPr="006A1EE1" w:rsidRDefault="00C51CF9" w:rsidP="00C51CF9">
      <w:pPr>
        <w:widowControl w:val="0"/>
        <w:numPr>
          <w:ilvl w:val="1"/>
          <w:numId w:val="29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hAnsi="Times New Roman" w:cs="Times New Roman"/>
        </w:rPr>
      </w:pPr>
      <w:r w:rsidRPr="006A1EE1">
        <w:rPr>
          <w:rFonts w:ascii="Times New Roman" w:hAnsi="Times New Roman" w:cs="Times New Roman"/>
        </w:rPr>
        <w:t>Podmiot Przetwarzający zobowiązuje się udostępnić Administratorowi Danych wszelkie informacje niezbędne do wykazania spełnienia obowiązków spoczywających na Podmiocie Przetwarzającym.</w:t>
      </w:r>
    </w:p>
    <w:p w:rsidR="00C51CF9" w:rsidRPr="006A1EE1" w:rsidRDefault="00C51CF9" w:rsidP="00C51CF9">
      <w:pPr>
        <w:widowControl w:val="0"/>
        <w:numPr>
          <w:ilvl w:val="1"/>
          <w:numId w:val="29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hAnsi="Times New Roman" w:cs="Times New Roman"/>
        </w:rPr>
      </w:pPr>
      <w:r w:rsidRPr="006A1EE1">
        <w:rPr>
          <w:rFonts w:ascii="Times New Roman" w:hAnsi="Times New Roman" w:cs="Times New Roman"/>
        </w:rPr>
        <w:t>Podmiot Przetwarzający zobowiązuje się umożliwić Administratorowi Danych lub audytorowi upoważnionemu przez Administratora Danych przeprowadzanie audytów, w tym inspekcji, współpracując przy podejmowanych działaniach. Administrator Danych zawiadomi Podmiot Przetwarzający o zamiarze przeprowadzenia audytu co najmniej 5 dni przed rozpoczęciem czynności kontrolnych.</w:t>
      </w:r>
    </w:p>
    <w:p w:rsidR="00C51CF9" w:rsidRDefault="00C51CF9" w:rsidP="00C51CF9">
      <w:pPr>
        <w:widowControl w:val="0"/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A1EE1">
        <w:rPr>
          <w:rFonts w:ascii="Times New Roman" w:hAnsi="Times New Roman" w:cs="Times New Roman"/>
        </w:rPr>
        <w:t>Podmiot Przetwarzający zobowiązuje się do zastosowania ewentualnych zaleceń pokontrolnych Administratora Danych dotyczących ochrony powierzonych danych osobowych oraz sposobu ich przetwarzania, o ile zalecenia te są zgodne z niniejszą Umową Powierzenia i obowiązującymi przepisami prawa.</w:t>
      </w:r>
    </w:p>
    <w:p w:rsidR="00BB7A3C" w:rsidRPr="001A7A44" w:rsidRDefault="00C51CF9" w:rsidP="001A7A44">
      <w:pPr>
        <w:widowControl w:val="0"/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F102AB">
        <w:rPr>
          <w:rFonts w:ascii="Times New Roman" w:hAnsi="Times New Roman" w:cs="Times New Roman"/>
        </w:rPr>
        <w:t>W przypadku stwierdzenia w wyniku czynności</w:t>
      </w:r>
      <w:r>
        <w:rPr>
          <w:rFonts w:ascii="Times New Roman" w:hAnsi="Times New Roman" w:cs="Times New Roman"/>
        </w:rPr>
        <w:t xml:space="preserve"> kontrolnych</w:t>
      </w:r>
      <w:r w:rsidRPr="00F102AB">
        <w:rPr>
          <w:rFonts w:ascii="Times New Roman" w:hAnsi="Times New Roman" w:cs="Times New Roman"/>
        </w:rPr>
        <w:t xml:space="preserve"> naruszeń postanowień niniejszej Umowy lub przepisów o ochronie danych osobowych </w:t>
      </w:r>
      <w:r>
        <w:rPr>
          <w:rFonts w:ascii="Times New Roman" w:hAnsi="Times New Roman" w:cs="Times New Roman"/>
        </w:rPr>
        <w:t>Podmiot Przetwarzający</w:t>
      </w:r>
      <w:r w:rsidRPr="00F102AB">
        <w:rPr>
          <w:rFonts w:ascii="Times New Roman" w:hAnsi="Times New Roman" w:cs="Times New Roman"/>
        </w:rPr>
        <w:t xml:space="preserve"> zobowiązany jest do ich usunięcia </w:t>
      </w:r>
      <w:r w:rsidRPr="00802B38">
        <w:rPr>
          <w:rFonts w:ascii="Times New Roman" w:hAnsi="Times New Roman" w:cs="Times New Roman"/>
        </w:rPr>
        <w:t>w terminie</w:t>
      </w:r>
      <w:r w:rsidRPr="007F3430">
        <w:rPr>
          <w:rFonts w:ascii="Times New Roman" w:hAnsi="Times New Roman" w:cs="Times New Roman"/>
        </w:rPr>
        <w:t xml:space="preserve"> wskazanym przez </w:t>
      </w:r>
      <w:r w:rsidRPr="00AD0CAB">
        <w:rPr>
          <w:rFonts w:ascii="Times New Roman" w:hAnsi="Times New Roman" w:cs="Times New Roman"/>
        </w:rPr>
        <w:t>Administratora Danych w wezwaniu do usunięcia stwierdzonych uchybień.</w:t>
      </w:r>
    </w:p>
    <w:p w:rsidR="00AD0CAB" w:rsidRDefault="00AD0CAB" w:rsidP="003F6645">
      <w:pPr>
        <w:widowControl w:val="0"/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b/>
        </w:rPr>
      </w:pPr>
    </w:p>
    <w:p w:rsidR="00273561" w:rsidRPr="006A1EE1" w:rsidRDefault="00273561" w:rsidP="003F6645">
      <w:pPr>
        <w:widowControl w:val="0"/>
        <w:suppressAutoHyphens/>
        <w:overflowPunct w:val="0"/>
        <w:autoSpaceDE w:val="0"/>
        <w:spacing w:after="0" w:line="240" w:lineRule="auto"/>
        <w:ind w:left="360"/>
        <w:jc w:val="center"/>
        <w:textAlignment w:val="baseline"/>
        <w:rPr>
          <w:rFonts w:ascii="Times New Roman" w:hAnsi="Times New Roman" w:cs="Times New Roman"/>
          <w:b/>
        </w:rPr>
      </w:pPr>
      <w:r w:rsidRPr="006A1EE1">
        <w:rPr>
          <w:rFonts w:ascii="Times New Roman" w:hAnsi="Times New Roman" w:cs="Times New Roman"/>
          <w:b/>
        </w:rPr>
        <w:t>§</w:t>
      </w:r>
      <w:r w:rsidR="008C4A43" w:rsidRPr="006A1EE1">
        <w:rPr>
          <w:rFonts w:ascii="Times New Roman" w:hAnsi="Times New Roman" w:cs="Times New Roman"/>
          <w:b/>
        </w:rPr>
        <w:t xml:space="preserve"> </w:t>
      </w:r>
      <w:r w:rsidR="00260CE3" w:rsidRPr="006A1EE1">
        <w:rPr>
          <w:rFonts w:ascii="Times New Roman" w:hAnsi="Times New Roman" w:cs="Times New Roman"/>
          <w:b/>
        </w:rPr>
        <w:t>6</w:t>
      </w:r>
    </w:p>
    <w:p w:rsidR="00273561" w:rsidRPr="006A1EE1" w:rsidRDefault="00273561" w:rsidP="0060024A">
      <w:pPr>
        <w:pStyle w:val="Akapitzlist"/>
        <w:spacing w:before="120" w:line="264" w:lineRule="auto"/>
        <w:jc w:val="center"/>
        <w:rPr>
          <w:b/>
          <w:sz w:val="22"/>
          <w:szCs w:val="22"/>
        </w:rPr>
      </w:pPr>
      <w:r w:rsidRPr="006A1EE1">
        <w:rPr>
          <w:b/>
          <w:sz w:val="22"/>
          <w:szCs w:val="22"/>
        </w:rPr>
        <w:t>Korzystanie z usług innego podmiotu przetwarzającego</w:t>
      </w:r>
    </w:p>
    <w:p w:rsidR="00273561" w:rsidRDefault="00273561" w:rsidP="0060024A">
      <w:pPr>
        <w:widowControl w:val="0"/>
        <w:numPr>
          <w:ilvl w:val="0"/>
          <w:numId w:val="24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hAnsi="Times New Roman" w:cs="Times New Roman"/>
        </w:rPr>
      </w:pPr>
      <w:r w:rsidRPr="006A1EE1">
        <w:rPr>
          <w:rFonts w:ascii="Times New Roman" w:hAnsi="Times New Roman" w:cs="Times New Roman"/>
        </w:rPr>
        <w:t xml:space="preserve">Podmiot Przetwarzający może powierzyć dane osobowe do dalszego przetwarzania podwykonawcom jedynie w celu </w:t>
      </w:r>
      <w:r w:rsidR="00FC06BE" w:rsidRPr="006A1EE1">
        <w:rPr>
          <w:rFonts w:ascii="Times New Roman" w:hAnsi="Times New Roman" w:cs="Times New Roman"/>
        </w:rPr>
        <w:t xml:space="preserve">i zakresie niezbędnym do </w:t>
      </w:r>
      <w:r w:rsidRPr="006A1EE1">
        <w:rPr>
          <w:rFonts w:ascii="Times New Roman" w:hAnsi="Times New Roman" w:cs="Times New Roman"/>
        </w:rPr>
        <w:t xml:space="preserve">wykonania </w:t>
      </w:r>
      <w:r w:rsidR="00FC06BE" w:rsidRPr="006A1EE1">
        <w:rPr>
          <w:rFonts w:ascii="Times New Roman" w:hAnsi="Times New Roman" w:cs="Times New Roman"/>
        </w:rPr>
        <w:t>Umowy Głównej</w:t>
      </w:r>
      <w:r w:rsidR="00AE7218" w:rsidRPr="006A1EE1">
        <w:rPr>
          <w:rFonts w:ascii="Times New Roman" w:hAnsi="Times New Roman" w:cs="Times New Roman"/>
        </w:rPr>
        <w:t xml:space="preserve"> </w:t>
      </w:r>
      <w:r w:rsidR="00FC06BE" w:rsidRPr="006A1EE1">
        <w:rPr>
          <w:rFonts w:ascii="Times New Roman" w:hAnsi="Times New Roman" w:cs="Times New Roman"/>
        </w:rPr>
        <w:t xml:space="preserve">i </w:t>
      </w:r>
      <w:r w:rsidRPr="006A1EE1">
        <w:rPr>
          <w:rFonts w:ascii="Times New Roman" w:hAnsi="Times New Roman" w:cs="Times New Roman"/>
        </w:rPr>
        <w:t xml:space="preserve">po uzyskaniu uprzedniej pisemnej zgody Administratora </w:t>
      </w:r>
      <w:r w:rsidR="00FC06BE" w:rsidRPr="006A1EE1">
        <w:rPr>
          <w:rFonts w:ascii="Times New Roman" w:hAnsi="Times New Roman" w:cs="Times New Roman"/>
        </w:rPr>
        <w:t>D</w:t>
      </w:r>
      <w:r w:rsidRPr="006A1EE1">
        <w:rPr>
          <w:rFonts w:ascii="Times New Roman" w:hAnsi="Times New Roman" w:cs="Times New Roman"/>
        </w:rPr>
        <w:t>anych</w:t>
      </w:r>
      <w:r w:rsidR="008D44EC">
        <w:rPr>
          <w:rFonts w:ascii="Times New Roman" w:hAnsi="Times New Roman" w:cs="Times New Roman"/>
        </w:rPr>
        <w:t>, z zastrzeżeniem</w:t>
      </w:r>
      <w:r w:rsidR="005F120F">
        <w:rPr>
          <w:rFonts w:ascii="Times New Roman" w:hAnsi="Times New Roman" w:cs="Times New Roman"/>
        </w:rPr>
        <w:t xml:space="preserve"> </w:t>
      </w:r>
      <w:r w:rsidR="00C73596">
        <w:rPr>
          <w:rFonts w:ascii="Times New Roman" w:hAnsi="Times New Roman" w:cs="Times New Roman"/>
        </w:rPr>
        <w:t xml:space="preserve">postanowień zawartych w </w:t>
      </w:r>
      <w:r w:rsidR="008D44EC">
        <w:rPr>
          <w:rFonts w:ascii="Times New Roman" w:hAnsi="Times New Roman" w:cs="Times New Roman"/>
        </w:rPr>
        <w:t>załącznik</w:t>
      </w:r>
      <w:r w:rsidR="00C73596">
        <w:rPr>
          <w:rFonts w:ascii="Times New Roman" w:hAnsi="Times New Roman" w:cs="Times New Roman"/>
        </w:rPr>
        <w:t>u</w:t>
      </w:r>
      <w:r w:rsidR="008D44EC">
        <w:rPr>
          <w:rFonts w:ascii="Times New Roman" w:hAnsi="Times New Roman" w:cs="Times New Roman"/>
        </w:rPr>
        <w:t xml:space="preserve"> </w:t>
      </w:r>
      <w:r w:rsidR="005F120F">
        <w:rPr>
          <w:rFonts w:ascii="Times New Roman" w:hAnsi="Times New Roman" w:cs="Times New Roman"/>
        </w:rPr>
        <w:t xml:space="preserve">nr </w:t>
      </w:r>
      <w:r w:rsidR="007F0631">
        <w:rPr>
          <w:rFonts w:ascii="Times New Roman" w:hAnsi="Times New Roman" w:cs="Times New Roman"/>
        </w:rPr>
        <w:t>1</w:t>
      </w:r>
      <w:r w:rsidR="008D44EC">
        <w:rPr>
          <w:rFonts w:ascii="Times New Roman" w:hAnsi="Times New Roman" w:cs="Times New Roman"/>
        </w:rPr>
        <w:t xml:space="preserve"> do niniejszej Umowy Powierzenia.</w:t>
      </w:r>
    </w:p>
    <w:p w:rsidR="00F04B50" w:rsidRPr="00F04B50" w:rsidRDefault="00F04B50" w:rsidP="00F04B50">
      <w:pPr>
        <w:widowControl w:val="0"/>
        <w:numPr>
          <w:ilvl w:val="0"/>
          <w:numId w:val="24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hAnsi="Times New Roman" w:cs="Times New Roman"/>
        </w:rPr>
      </w:pPr>
      <w:r w:rsidRPr="00F04B50">
        <w:rPr>
          <w:rFonts w:ascii="Times New Roman" w:hAnsi="Times New Roman" w:cs="Times New Roman"/>
        </w:rPr>
        <w:t xml:space="preserve">Administrator danych udziela odpowiedzi na wniosek o wyrażenie zgody na powierzenie danych osobowych do przetwarzania innemu podmiotowi w terminie 14 dni od odebrania wniosku. Termin ten może być zawieszony do momentu, gdy </w:t>
      </w:r>
      <w:r w:rsidR="0020423F">
        <w:rPr>
          <w:rFonts w:ascii="Times New Roman" w:hAnsi="Times New Roman" w:cs="Times New Roman"/>
        </w:rPr>
        <w:t>A</w:t>
      </w:r>
      <w:r w:rsidRPr="00F04B50">
        <w:rPr>
          <w:rFonts w:ascii="Times New Roman" w:hAnsi="Times New Roman" w:cs="Times New Roman"/>
        </w:rPr>
        <w:t xml:space="preserve">dministrator </w:t>
      </w:r>
      <w:r w:rsidR="0020423F">
        <w:rPr>
          <w:rFonts w:ascii="Times New Roman" w:hAnsi="Times New Roman" w:cs="Times New Roman"/>
        </w:rPr>
        <w:t>D</w:t>
      </w:r>
      <w:r w:rsidRPr="00F04B50">
        <w:rPr>
          <w:rFonts w:ascii="Times New Roman" w:hAnsi="Times New Roman" w:cs="Times New Roman"/>
        </w:rPr>
        <w:t xml:space="preserve">anych otrzyma </w:t>
      </w:r>
      <w:r>
        <w:rPr>
          <w:rFonts w:ascii="Times New Roman" w:hAnsi="Times New Roman" w:cs="Times New Roman"/>
        </w:rPr>
        <w:t xml:space="preserve">wszystkie </w:t>
      </w:r>
      <w:r w:rsidRPr="00F04B50">
        <w:rPr>
          <w:rFonts w:ascii="Times New Roman" w:hAnsi="Times New Roman" w:cs="Times New Roman"/>
        </w:rPr>
        <w:t xml:space="preserve">dodatkowe informacje, </w:t>
      </w:r>
      <w:r>
        <w:rPr>
          <w:rFonts w:ascii="Times New Roman" w:hAnsi="Times New Roman" w:cs="Times New Roman"/>
        </w:rPr>
        <w:t xml:space="preserve">niezbędne dla wykazania spełniania przez ten inny podmiot wymogów spoczywających na podmiotach przetwarzających. </w:t>
      </w:r>
    </w:p>
    <w:p w:rsidR="00273561" w:rsidRPr="006A1EE1" w:rsidRDefault="00273561" w:rsidP="0060024A">
      <w:pPr>
        <w:widowControl w:val="0"/>
        <w:numPr>
          <w:ilvl w:val="0"/>
          <w:numId w:val="24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hAnsi="Times New Roman" w:cs="Times New Roman"/>
        </w:rPr>
      </w:pPr>
      <w:r w:rsidRPr="006A1EE1">
        <w:rPr>
          <w:rFonts w:ascii="Times New Roman" w:hAnsi="Times New Roman" w:cs="Times New Roman"/>
        </w:rPr>
        <w:lastRenderedPageBreak/>
        <w:t xml:space="preserve">Przekazanie powierzonych danych </w:t>
      </w:r>
      <w:r w:rsidR="006F175C" w:rsidRPr="006A1EE1">
        <w:rPr>
          <w:rFonts w:ascii="Times New Roman" w:hAnsi="Times New Roman" w:cs="Times New Roman"/>
        </w:rPr>
        <w:t xml:space="preserve">osobowych </w:t>
      </w:r>
      <w:r w:rsidRPr="006A1EE1">
        <w:rPr>
          <w:rFonts w:ascii="Times New Roman" w:hAnsi="Times New Roman" w:cs="Times New Roman"/>
        </w:rPr>
        <w:t xml:space="preserve">do państwa trzeciego może nastąpić jedynie na </w:t>
      </w:r>
      <w:r w:rsidR="008C0B4A">
        <w:rPr>
          <w:rFonts w:ascii="Times New Roman" w:hAnsi="Times New Roman" w:cs="Times New Roman"/>
        </w:rPr>
        <w:t xml:space="preserve">podstawie </w:t>
      </w:r>
      <w:r w:rsidR="00925B5F" w:rsidRPr="009F2132">
        <w:rPr>
          <w:rFonts w:ascii="Times New Roman" w:hAnsi="Times New Roman" w:cs="Times New Roman"/>
        </w:rPr>
        <w:t>uprzedniej</w:t>
      </w:r>
      <w:r w:rsidR="00925B5F">
        <w:rPr>
          <w:rFonts w:ascii="Times New Roman" w:hAnsi="Times New Roman" w:cs="Times New Roman"/>
        </w:rPr>
        <w:t xml:space="preserve"> </w:t>
      </w:r>
      <w:r w:rsidR="008C0B4A">
        <w:rPr>
          <w:rFonts w:ascii="Times New Roman" w:hAnsi="Times New Roman" w:cs="Times New Roman"/>
        </w:rPr>
        <w:t xml:space="preserve">zgody </w:t>
      </w:r>
      <w:r w:rsidRPr="006A1EE1">
        <w:rPr>
          <w:rFonts w:ascii="Times New Roman" w:hAnsi="Times New Roman" w:cs="Times New Roman"/>
        </w:rPr>
        <w:t xml:space="preserve">Administratora </w:t>
      </w:r>
      <w:r w:rsidR="006F175C" w:rsidRPr="006A1EE1">
        <w:rPr>
          <w:rFonts w:ascii="Times New Roman" w:hAnsi="Times New Roman" w:cs="Times New Roman"/>
        </w:rPr>
        <w:t>D</w:t>
      </w:r>
      <w:r w:rsidRPr="006A1EE1">
        <w:rPr>
          <w:rFonts w:ascii="Times New Roman" w:hAnsi="Times New Roman" w:cs="Times New Roman"/>
        </w:rPr>
        <w:t xml:space="preserve">anych </w:t>
      </w:r>
      <w:r w:rsidR="008C0B4A">
        <w:rPr>
          <w:rFonts w:ascii="Times New Roman" w:hAnsi="Times New Roman" w:cs="Times New Roman"/>
        </w:rPr>
        <w:t xml:space="preserve">udzielonej w formie pisemnej pod rygorem nieważności </w:t>
      </w:r>
      <w:r w:rsidRPr="006A1EE1">
        <w:rPr>
          <w:rFonts w:ascii="Times New Roman" w:hAnsi="Times New Roman" w:cs="Times New Roman"/>
        </w:rPr>
        <w:t xml:space="preserve">chyba, że obowiązek taki </w:t>
      </w:r>
      <w:r w:rsidR="00E0592A" w:rsidRPr="006A1EE1">
        <w:rPr>
          <w:rFonts w:ascii="Times New Roman" w:hAnsi="Times New Roman" w:cs="Times New Roman"/>
        </w:rPr>
        <w:t>nakładają</w:t>
      </w:r>
      <w:r w:rsidRPr="006A1EE1">
        <w:rPr>
          <w:rFonts w:ascii="Times New Roman" w:hAnsi="Times New Roman" w:cs="Times New Roman"/>
        </w:rPr>
        <w:t xml:space="preserve"> na Podmiot </w:t>
      </w:r>
      <w:r w:rsidR="006F175C" w:rsidRPr="006A1EE1">
        <w:rPr>
          <w:rFonts w:ascii="Times New Roman" w:hAnsi="Times New Roman" w:cs="Times New Roman"/>
        </w:rPr>
        <w:t>P</w:t>
      </w:r>
      <w:r w:rsidRPr="006A1EE1">
        <w:rPr>
          <w:rFonts w:ascii="Times New Roman" w:hAnsi="Times New Roman" w:cs="Times New Roman"/>
        </w:rPr>
        <w:t xml:space="preserve">rzetwarzający </w:t>
      </w:r>
      <w:r w:rsidR="008C6396" w:rsidRPr="006A1EE1">
        <w:rPr>
          <w:rFonts w:ascii="Times New Roman" w:hAnsi="Times New Roman" w:cs="Times New Roman"/>
        </w:rPr>
        <w:t xml:space="preserve">przepisy prawa. </w:t>
      </w:r>
      <w:r w:rsidRPr="006A1EE1">
        <w:rPr>
          <w:rFonts w:ascii="Times New Roman" w:hAnsi="Times New Roman" w:cs="Times New Roman"/>
        </w:rPr>
        <w:t xml:space="preserve">W takim przypadku przed rozpoczęciem przetwarzania Podmiot </w:t>
      </w:r>
      <w:r w:rsidR="006F175C" w:rsidRPr="006A1EE1">
        <w:rPr>
          <w:rFonts w:ascii="Times New Roman" w:hAnsi="Times New Roman" w:cs="Times New Roman"/>
        </w:rPr>
        <w:t>P</w:t>
      </w:r>
      <w:r w:rsidRPr="006A1EE1">
        <w:rPr>
          <w:rFonts w:ascii="Times New Roman" w:hAnsi="Times New Roman" w:cs="Times New Roman"/>
        </w:rPr>
        <w:t xml:space="preserve">rzetwarzający informuje Administratora </w:t>
      </w:r>
      <w:r w:rsidR="006F175C" w:rsidRPr="006A1EE1">
        <w:rPr>
          <w:rFonts w:ascii="Times New Roman" w:hAnsi="Times New Roman" w:cs="Times New Roman"/>
        </w:rPr>
        <w:t>D</w:t>
      </w:r>
      <w:r w:rsidRPr="006A1EE1">
        <w:rPr>
          <w:rFonts w:ascii="Times New Roman" w:hAnsi="Times New Roman" w:cs="Times New Roman"/>
        </w:rPr>
        <w:t>anych o tym obowiązku prawnym, o ile prawo to nie zabrania udzielania takiej informacji z uwagi na ważny interes publiczny.</w:t>
      </w:r>
    </w:p>
    <w:p w:rsidR="00E513D7" w:rsidRPr="006A1EE1" w:rsidRDefault="00E513D7" w:rsidP="0060024A">
      <w:pPr>
        <w:widowControl w:val="0"/>
        <w:numPr>
          <w:ilvl w:val="0"/>
          <w:numId w:val="24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hAnsi="Times New Roman" w:cs="Times New Roman"/>
        </w:rPr>
      </w:pPr>
      <w:r w:rsidRPr="006A1EE1">
        <w:rPr>
          <w:rFonts w:ascii="Times New Roman" w:hAnsi="Times New Roman" w:cs="Times New Roman"/>
        </w:rPr>
        <w:t xml:space="preserve">Dalsze powierzenie przetwarzania </w:t>
      </w:r>
      <w:r w:rsidR="00AB06C6" w:rsidRPr="006A1EE1">
        <w:rPr>
          <w:rFonts w:ascii="Times New Roman" w:hAnsi="Times New Roman" w:cs="Times New Roman"/>
        </w:rPr>
        <w:t xml:space="preserve">danych </w:t>
      </w:r>
      <w:r w:rsidRPr="006A1EE1">
        <w:rPr>
          <w:rFonts w:ascii="Times New Roman" w:hAnsi="Times New Roman" w:cs="Times New Roman"/>
        </w:rPr>
        <w:t>podwykonawcy wymaga zawarcia umowy w formie pisemnej</w:t>
      </w:r>
      <w:r w:rsidR="00AB06C6" w:rsidRPr="006A1EE1">
        <w:rPr>
          <w:rFonts w:ascii="Times New Roman" w:hAnsi="Times New Roman" w:cs="Times New Roman"/>
        </w:rPr>
        <w:t xml:space="preserve"> przez Podmiot Przetwarzający z podwykonawcą</w:t>
      </w:r>
      <w:r w:rsidRPr="006A1EE1">
        <w:rPr>
          <w:rFonts w:ascii="Times New Roman" w:hAnsi="Times New Roman" w:cs="Times New Roman"/>
        </w:rPr>
        <w:t xml:space="preserve">. Zawarta umowa powinna </w:t>
      </w:r>
      <w:r w:rsidR="00E5116D" w:rsidRPr="006A1EE1">
        <w:rPr>
          <w:rFonts w:ascii="Times New Roman" w:hAnsi="Times New Roman" w:cs="Times New Roman"/>
        </w:rPr>
        <w:t xml:space="preserve">precyzować: </w:t>
      </w:r>
      <w:r w:rsidR="00D4037E" w:rsidRPr="006A1EE1">
        <w:rPr>
          <w:rFonts w:ascii="Times New Roman" w:hAnsi="Times New Roman" w:cs="Times New Roman"/>
        </w:rPr>
        <w:t xml:space="preserve">przedmiot, </w:t>
      </w:r>
      <w:r w:rsidR="00E5116D" w:rsidRPr="006A1EE1">
        <w:rPr>
          <w:rFonts w:ascii="Times New Roman" w:hAnsi="Times New Roman" w:cs="Times New Roman"/>
        </w:rPr>
        <w:t xml:space="preserve">czas, charakter i cel przetwarzania danych </w:t>
      </w:r>
      <w:r w:rsidR="00B53CD6" w:rsidRPr="006A1EE1">
        <w:rPr>
          <w:rFonts w:ascii="Times New Roman" w:hAnsi="Times New Roman" w:cs="Times New Roman"/>
        </w:rPr>
        <w:t xml:space="preserve">oraz rodzaj danych i kategorie </w:t>
      </w:r>
      <w:r w:rsidR="006F1508" w:rsidRPr="006A1EE1">
        <w:rPr>
          <w:rFonts w:ascii="Times New Roman" w:hAnsi="Times New Roman" w:cs="Times New Roman"/>
        </w:rPr>
        <w:t>osób</w:t>
      </w:r>
      <w:r w:rsidR="00B53CD6" w:rsidRPr="006A1EE1">
        <w:rPr>
          <w:rFonts w:ascii="Times New Roman" w:hAnsi="Times New Roman" w:cs="Times New Roman"/>
        </w:rPr>
        <w:t xml:space="preserve">, których dane dotyczą, </w:t>
      </w:r>
      <w:r w:rsidR="00E5116D" w:rsidRPr="006A1EE1">
        <w:rPr>
          <w:rFonts w:ascii="Times New Roman" w:hAnsi="Times New Roman" w:cs="Times New Roman"/>
        </w:rPr>
        <w:t xml:space="preserve">oraz </w:t>
      </w:r>
      <w:r w:rsidR="007474E4" w:rsidRPr="006A1EE1">
        <w:rPr>
          <w:rFonts w:ascii="Times New Roman" w:hAnsi="Times New Roman" w:cs="Times New Roman"/>
        </w:rPr>
        <w:t xml:space="preserve">zobowiązywać </w:t>
      </w:r>
      <w:r w:rsidRPr="006A1EE1">
        <w:rPr>
          <w:rFonts w:ascii="Times New Roman" w:hAnsi="Times New Roman" w:cs="Times New Roman"/>
        </w:rPr>
        <w:t>podwykonawc</w:t>
      </w:r>
      <w:r w:rsidR="007474E4" w:rsidRPr="006A1EE1">
        <w:rPr>
          <w:rFonts w:ascii="Times New Roman" w:hAnsi="Times New Roman" w:cs="Times New Roman"/>
        </w:rPr>
        <w:t>ę</w:t>
      </w:r>
      <w:r w:rsidRPr="006A1EE1">
        <w:rPr>
          <w:rFonts w:ascii="Times New Roman" w:hAnsi="Times New Roman" w:cs="Times New Roman"/>
        </w:rPr>
        <w:t xml:space="preserve">, </w:t>
      </w:r>
      <w:r w:rsidR="007474E4" w:rsidRPr="006A1EE1">
        <w:rPr>
          <w:rFonts w:ascii="Times New Roman" w:hAnsi="Times New Roman" w:cs="Times New Roman"/>
        </w:rPr>
        <w:t xml:space="preserve">do </w:t>
      </w:r>
      <w:r w:rsidRPr="006A1EE1">
        <w:rPr>
          <w:rFonts w:ascii="Times New Roman" w:hAnsi="Times New Roman" w:cs="Times New Roman"/>
        </w:rPr>
        <w:t>spełnia</w:t>
      </w:r>
      <w:r w:rsidR="007474E4" w:rsidRPr="006A1EE1">
        <w:rPr>
          <w:rFonts w:ascii="Times New Roman" w:hAnsi="Times New Roman" w:cs="Times New Roman"/>
        </w:rPr>
        <w:t xml:space="preserve">nia tych </w:t>
      </w:r>
      <w:r w:rsidRPr="006A1EE1">
        <w:rPr>
          <w:rFonts w:ascii="Times New Roman" w:hAnsi="Times New Roman" w:cs="Times New Roman"/>
        </w:rPr>
        <w:t>sam</w:t>
      </w:r>
      <w:r w:rsidR="007474E4" w:rsidRPr="006A1EE1">
        <w:rPr>
          <w:rFonts w:ascii="Times New Roman" w:hAnsi="Times New Roman" w:cs="Times New Roman"/>
        </w:rPr>
        <w:t xml:space="preserve">ych </w:t>
      </w:r>
      <w:r w:rsidRPr="006A1EE1">
        <w:rPr>
          <w:rFonts w:ascii="Times New Roman" w:hAnsi="Times New Roman" w:cs="Times New Roman"/>
        </w:rPr>
        <w:t>obowiązk</w:t>
      </w:r>
      <w:r w:rsidR="007474E4" w:rsidRPr="006A1EE1">
        <w:rPr>
          <w:rFonts w:ascii="Times New Roman" w:hAnsi="Times New Roman" w:cs="Times New Roman"/>
        </w:rPr>
        <w:t xml:space="preserve">ów , </w:t>
      </w:r>
      <w:r w:rsidRPr="006A1EE1">
        <w:rPr>
          <w:rFonts w:ascii="Times New Roman" w:hAnsi="Times New Roman" w:cs="Times New Roman"/>
        </w:rPr>
        <w:t xml:space="preserve">jakie zostały nałożone na Podmiot Przetwarzający w </w:t>
      </w:r>
      <w:r w:rsidR="007474E4" w:rsidRPr="006A1EE1">
        <w:rPr>
          <w:rFonts w:ascii="Times New Roman" w:hAnsi="Times New Roman" w:cs="Times New Roman"/>
        </w:rPr>
        <w:t xml:space="preserve">art. 28 RODO oraz </w:t>
      </w:r>
      <w:r w:rsidRPr="006A1EE1">
        <w:rPr>
          <w:rFonts w:ascii="Times New Roman" w:hAnsi="Times New Roman" w:cs="Times New Roman"/>
        </w:rPr>
        <w:t>niniejszej Umowie Przetwarzania</w:t>
      </w:r>
      <w:r w:rsidR="0078751F" w:rsidRPr="006A1EE1">
        <w:rPr>
          <w:rFonts w:ascii="Times New Roman" w:hAnsi="Times New Roman" w:cs="Times New Roman"/>
        </w:rPr>
        <w:t>, w szczególności obowiązek zapewnienia wystarczających gwarancji wdrożenia odpowiednich środków technicznych i organizacyjnych, by przetwarzanie odpowiadało wymogom RODO</w:t>
      </w:r>
      <w:r w:rsidR="00597896" w:rsidRPr="006A1EE1">
        <w:rPr>
          <w:rFonts w:ascii="Times New Roman" w:hAnsi="Times New Roman" w:cs="Times New Roman"/>
        </w:rPr>
        <w:t>.</w:t>
      </w:r>
    </w:p>
    <w:p w:rsidR="00273561" w:rsidRPr="006A1EE1" w:rsidRDefault="00273561" w:rsidP="0060024A">
      <w:pPr>
        <w:widowControl w:val="0"/>
        <w:numPr>
          <w:ilvl w:val="0"/>
          <w:numId w:val="24"/>
        </w:numPr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hAnsi="Times New Roman" w:cs="Times New Roman"/>
        </w:rPr>
      </w:pPr>
      <w:r w:rsidRPr="006A1EE1">
        <w:rPr>
          <w:rFonts w:ascii="Times New Roman" w:hAnsi="Times New Roman" w:cs="Times New Roman"/>
        </w:rPr>
        <w:t xml:space="preserve">Podmiot </w:t>
      </w:r>
      <w:r w:rsidR="008C3A0C" w:rsidRPr="006A1EE1">
        <w:rPr>
          <w:rFonts w:ascii="Times New Roman" w:hAnsi="Times New Roman" w:cs="Times New Roman"/>
        </w:rPr>
        <w:t>P</w:t>
      </w:r>
      <w:r w:rsidRPr="006A1EE1">
        <w:rPr>
          <w:rFonts w:ascii="Times New Roman" w:hAnsi="Times New Roman" w:cs="Times New Roman"/>
        </w:rPr>
        <w:t xml:space="preserve">rzetwarzający ponosi wobec Administratora </w:t>
      </w:r>
      <w:r w:rsidR="008C3A0C" w:rsidRPr="006A1EE1">
        <w:rPr>
          <w:rFonts w:ascii="Times New Roman" w:hAnsi="Times New Roman" w:cs="Times New Roman"/>
        </w:rPr>
        <w:t xml:space="preserve">Danych </w:t>
      </w:r>
      <w:r w:rsidR="00324CB2" w:rsidRPr="006A1EE1">
        <w:rPr>
          <w:rFonts w:ascii="Times New Roman" w:hAnsi="Times New Roman" w:cs="Times New Roman"/>
        </w:rPr>
        <w:t xml:space="preserve">pełną odpowiedzialność </w:t>
      </w:r>
      <w:r w:rsidR="008C3A0C" w:rsidRPr="006A1EE1">
        <w:rPr>
          <w:rFonts w:ascii="Times New Roman" w:hAnsi="Times New Roman" w:cs="Times New Roman"/>
        </w:rPr>
        <w:t xml:space="preserve">w razie niewywiązywania </w:t>
      </w:r>
      <w:r w:rsidRPr="006A1EE1">
        <w:rPr>
          <w:rFonts w:ascii="Times New Roman" w:hAnsi="Times New Roman" w:cs="Times New Roman"/>
        </w:rPr>
        <w:t xml:space="preserve">się </w:t>
      </w:r>
      <w:r w:rsidR="008C3A0C" w:rsidRPr="006A1EE1">
        <w:rPr>
          <w:rFonts w:ascii="Times New Roman" w:hAnsi="Times New Roman" w:cs="Times New Roman"/>
        </w:rPr>
        <w:t xml:space="preserve">podwykonawcy </w:t>
      </w:r>
      <w:r w:rsidRPr="006A1EE1">
        <w:rPr>
          <w:rFonts w:ascii="Times New Roman" w:hAnsi="Times New Roman" w:cs="Times New Roman"/>
        </w:rPr>
        <w:t xml:space="preserve">ze spoczywających na </w:t>
      </w:r>
      <w:r w:rsidR="008C3A0C" w:rsidRPr="006A1EE1">
        <w:rPr>
          <w:rFonts w:ascii="Times New Roman" w:hAnsi="Times New Roman" w:cs="Times New Roman"/>
        </w:rPr>
        <w:t xml:space="preserve">nim </w:t>
      </w:r>
      <w:r w:rsidRPr="006A1EE1">
        <w:rPr>
          <w:rFonts w:ascii="Times New Roman" w:hAnsi="Times New Roman" w:cs="Times New Roman"/>
        </w:rPr>
        <w:t>obowiązków ochrony danych.</w:t>
      </w:r>
    </w:p>
    <w:p w:rsidR="00B860ED" w:rsidRPr="006A1EE1" w:rsidRDefault="00B860ED" w:rsidP="00B860ED">
      <w:pPr>
        <w:spacing w:before="120" w:after="0" w:line="264" w:lineRule="auto"/>
        <w:jc w:val="center"/>
        <w:rPr>
          <w:rFonts w:ascii="Times New Roman" w:hAnsi="Times New Roman" w:cs="Times New Roman"/>
          <w:b/>
        </w:rPr>
      </w:pPr>
      <w:r w:rsidRPr="006A1EE1">
        <w:rPr>
          <w:rFonts w:ascii="Times New Roman" w:hAnsi="Times New Roman" w:cs="Times New Roman"/>
          <w:b/>
        </w:rPr>
        <w:t xml:space="preserve">§ </w:t>
      </w:r>
      <w:r w:rsidR="00260CE3" w:rsidRPr="006A1EE1">
        <w:rPr>
          <w:rFonts w:ascii="Times New Roman" w:hAnsi="Times New Roman" w:cs="Times New Roman"/>
          <w:b/>
        </w:rPr>
        <w:t>7</w:t>
      </w:r>
    </w:p>
    <w:p w:rsidR="00847E6A" w:rsidRPr="00AE6CCE" w:rsidRDefault="00847E6A" w:rsidP="00847E6A">
      <w:pPr>
        <w:jc w:val="center"/>
        <w:rPr>
          <w:rFonts w:ascii="Times New Roman" w:hAnsi="Times New Roman" w:cs="Times New Roman"/>
          <w:b/>
        </w:rPr>
      </w:pPr>
      <w:r w:rsidRPr="00AE6CCE">
        <w:rPr>
          <w:rFonts w:ascii="Times New Roman" w:hAnsi="Times New Roman" w:cs="Times New Roman"/>
          <w:b/>
        </w:rPr>
        <w:t>Odpowiedzialność Podmiotu przetwarzającego</w:t>
      </w:r>
    </w:p>
    <w:p w:rsidR="00847E6A" w:rsidRPr="00644DC4" w:rsidRDefault="00847E6A" w:rsidP="00AE6CCE">
      <w:pPr>
        <w:pStyle w:val="Akapitzlist"/>
        <w:numPr>
          <w:ilvl w:val="0"/>
          <w:numId w:val="30"/>
        </w:numPr>
        <w:spacing w:after="160" w:line="259" w:lineRule="auto"/>
        <w:jc w:val="both"/>
      </w:pPr>
      <w:r w:rsidRPr="00ED4133">
        <w:rPr>
          <w:sz w:val="22"/>
          <w:szCs w:val="22"/>
        </w:rPr>
        <w:t xml:space="preserve">Podmiot Przetwarzający ponosi odpowiedzialność </w:t>
      </w:r>
      <w:r w:rsidR="007D31D4" w:rsidRPr="008C0B4A">
        <w:rPr>
          <w:sz w:val="22"/>
          <w:szCs w:val="22"/>
        </w:rPr>
        <w:t xml:space="preserve">za szkody poniesione przez </w:t>
      </w:r>
      <w:r w:rsidR="00F51C44">
        <w:rPr>
          <w:sz w:val="22"/>
          <w:szCs w:val="22"/>
        </w:rPr>
        <w:t xml:space="preserve">osobę, której dane dotyczą </w:t>
      </w:r>
      <w:r w:rsidR="00925B5F" w:rsidRPr="006A67DB">
        <w:rPr>
          <w:sz w:val="22"/>
          <w:szCs w:val="22"/>
        </w:rPr>
        <w:t>lub</w:t>
      </w:r>
      <w:r w:rsidR="00925B5F">
        <w:rPr>
          <w:sz w:val="22"/>
          <w:szCs w:val="22"/>
        </w:rPr>
        <w:t xml:space="preserve"> </w:t>
      </w:r>
      <w:r w:rsidR="007D31D4" w:rsidRPr="008C0B4A">
        <w:rPr>
          <w:sz w:val="22"/>
          <w:szCs w:val="22"/>
        </w:rPr>
        <w:t>Administratora Danych z tytułu działań nie</w:t>
      </w:r>
      <w:r w:rsidR="00137C1A">
        <w:rPr>
          <w:sz w:val="22"/>
          <w:szCs w:val="22"/>
        </w:rPr>
        <w:t>zgodnych z zapisami niniejszej U</w:t>
      </w:r>
      <w:r w:rsidR="007D31D4" w:rsidRPr="008C0B4A">
        <w:rPr>
          <w:sz w:val="22"/>
          <w:szCs w:val="22"/>
        </w:rPr>
        <w:t>mowy</w:t>
      </w:r>
      <w:r w:rsidR="00137C1A">
        <w:rPr>
          <w:sz w:val="22"/>
          <w:szCs w:val="22"/>
        </w:rPr>
        <w:t xml:space="preserve"> Powierzenia</w:t>
      </w:r>
      <w:r w:rsidR="007D31D4" w:rsidRPr="008C0B4A">
        <w:rPr>
          <w:sz w:val="22"/>
          <w:szCs w:val="22"/>
        </w:rPr>
        <w:t>, RODO oraz krajowymi przepisami o ochronie danych osobowych, a także innymi przepisami prawa powszechnie obowiązującego, chron</w:t>
      </w:r>
      <w:r w:rsidR="007D31D4" w:rsidRPr="00ED4133">
        <w:rPr>
          <w:sz w:val="22"/>
          <w:szCs w:val="22"/>
        </w:rPr>
        <w:t xml:space="preserve">iącymi prawa osób, których dane będą przetwarzane, w tym w szczególności </w:t>
      </w:r>
      <w:r w:rsidRPr="00ED4133">
        <w:rPr>
          <w:sz w:val="22"/>
          <w:szCs w:val="22"/>
        </w:rPr>
        <w:t xml:space="preserve">za niezgodne z treścią </w:t>
      </w:r>
      <w:r w:rsidR="00137C1A">
        <w:rPr>
          <w:sz w:val="22"/>
          <w:szCs w:val="22"/>
        </w:rPr>
        <w:t>U</w:t>
      </w:r>
      <w:r w:rsidRPr="00ED4133">
        <w:rPr>
          <w:sz w:val="22"/>
          <w:szCs w:val="22"/>
        </w:rPr>
        <w:t>mowy</w:t>
      </w:r>
      <w:r w:rsidR="00137C1A">
        <w:rPr>
          <w:sz w:val="22"/>
          <w:szCs w:val="22"/>
        </w:rPr>
        <w:t xml:space="preserve"> Powierzenia </w:t>
      </w:r>
      <w:r w:rsidRPr="00ED4133">
        <w:rPr>
          <w:sz w:val="22"/>
          <w:szCs w:val="22"/>
        </w:rPr>
        <w:t xml:space="preserve"> udostępnienie lub wykorzystanie danych osobowych</w:t>
      </w:r>
      <w:r w:rsidRPr="00644DC4">
        <w:rPr>
          <w:sz w:val="22"/>
          <w:szCs w:val="22"/>
        </w:rPr>
        <w:t>.</w:t>
      </w:r>
    </w:p>
    <w:p w:rsidR="00847E6A" w:rsidRPr="00AE6CCE" w:rsidRDefault="00527296" w:rsidP="00AE6CCE">
      <w:pPr>
        <w:pStyle w:val="Akapitzlist"/>
        <w:numPr>
          <w:ilvl w:val="0"/>
          <w:numId w:val="30"/>
        </w:numPr>
        <w:spacing w:after="160" w:line="259" w:lineRule="auto"/>
        <w:jc w:val="both"/>
      </w:pPr>
      <w:r w:rsidRPr="00AE6CCE">
        <w:rPr>
          <w:sz w:val="22"/>
          <w:szCs w:val="22"/>
        </w:rPr>
        <w:t>Podmiot P</w:t>
      </w:r>
      <w:r w:rsidR="00847E6A" w:rsidRPr="00AE6CCE">
        <w:rPr>
          <w:sz w:val="22"/>
          <w:szCs w:val="22"/>
        </w:rPr>
        <w:t>rzetwarzający zobowiązuje się do niezwłocznego</w:t>
      </w:r>
      <w:r w:rsidRPr="00AE6CCE">
        <w:rPr>
          <w:sz w:val="22"/>
          <w:szCs w:val="22"/>
        </w:rPr>
        <w:t xml:space="preserve"> poinformowania Administratora D</w:t>
      </w:r>
      <w:r w:rsidR="00847E6A" w:rsidRPr="00AE6CCE">
        <w:rPr>
          <w:sz w:val="22"/>
          <w:szCs w:val="22"/>
        </w:rPr>
        <w:t xml:space="preserve">anych o jakimkolwiek postępowaniu, w szczególności administracyjnym lub sądowym, dotyczącym przetwarzania przez </w:t>
      </w:r>
      <w:r w:rsidRPr="00AE6CCE">
        <w:rPr>
          <w:sz w:val="22"/>
          <w:szCs w:val="22"/>
        </w:rPr>
        <w:t>Podmiot P</w:t>
      </w:r>
      <w:r w:rsidR="00847E6A" w:rsidRPr="00AE6CCE">
        <w:rPr>
          <w:sz w:val="22"/>
          <w:szCs w:val="22"/>
        </w:rPr>
        <w:t xml:space="preserve">rzetwarzający </w:t>
      </w:r>
      <w:r w:rsidR="00AE6CCE" w:rsidRPr="00AE6CCE">
        <w:rPr>
          <w:sz w:val="22"/>
          <w:szCs w:val="22"/>
        </w:rPr>
        <w:t>danych osobowych określonych w U</w:t>
      </w:r>
      <w:r w:rsidR="00847E6A" w:rsidRPr="00AE6CCE">
        <w:rPr>
          <w:sz w:val="22"/>
          <w:szCs w:val="22"/>
        </w:rPr>
        <w:t>mowie</w:t>
      </w:r>
      <w:r w:rsidR="00AE6CCE" w:rsidRPr="00AE6CCE">
        <w:rPr>
          <w:sz w:val="22"/>
          <w:szCs w:val="22"/>
        </w:rPr>
        <w:t xml:space="preserve"> Powierzenia</w:t>
      </w:r>
      <w:r w:rsidR="00847E6A" w:rsidRPr="00AE6CCE">
        <w:rPr>
          <w:sz w:val="22"/>
          <w:szCs w:val="22"/>
        </w:rPr>
        <w:t>, o jakiejkolwiek decyzji administracyjnej lub orzeczeniu dotyczącym przetwarzania tych da</w:t>
      </w:r>
      <w:r w:rsidR="00AE6CCE" w:rsidRPr="00AE6CCE">
        <w:rPr>
          <w:sz w:val="22"/>
          <w:szCs w:val="22"/>
        </w:rPr>
        <w:t>nych, skierowanych do Podmiotu P</w:t>
      </w:r>
      <w:r w:rsidR="00847E6A" w:rsidRPr="00AE6CCE">
        <w:rPr>
          <w:sz w:val="22"/>
          <w:szCs w:val="22"/>
        </w:rPr>
        <w:t>rzetwarzającego, a także o</w:t>
      </w:r>
      <w:r w:rsidR="00AE6CCE" w:rsidRPr="00AE6CCE">
        <w:rPr>
          <w:sz w:val="22"/>
          <w:szCs w:val="22"/>
        </w:rPr>
        <w:t xml:space="preserve"> wszelkich planowanych, </w:t>
      </w:r>
      <w:r w:rsidR="00847E6A" w:rsidRPr="00AE6CCE">
        <w:rPr>
          <w:sz w:val="22"/>
          <w:szCs w:val="22"/>
        </w:rPr>
        <w:t>o ile są wiadome, lub realizowanych kontrolach i inspekcjach dotyczą</w:t>
      </w:r>
      <w:r w:rsidR="00AE6CCE" w:rsidRPr="00AE6CCE">
        <w:rPr>
          <w:sz w:val="22"/>
          <w:szCs w:val="22"/>
        </w:rPr>
        <w:t>cych przetwarzania w Podmiocie P</w:t>
      </w:r>
      <w:r w:rsidR="00847E6A" w:rsidRPr="00AE6CCE">
        <w:rPr>
          <w:sz w:val="22"/>
          <w:szCs w:val="22"/>
        </w:rPr>
        <w:t>rzetwar</w:t>
      </w:r>
      <w:r w:rsidR="00425AB7" w:rsidRPr="00AE6CCE">
        <w:rPr>
          <w:sz w:val="22"/>
          <w:szCs w:val="22"/>
        </w:rPr>
        <w:t>zającym tych danych osobowych</w:t>
      </w:r>
      <w:r w:rsidR="00AE6CCE">
        <w:rPr>
          <w:sz w:val="22"/>
          <w:szCs w:val="22"/>
        </w:rPr>
        <w:t>.</w:t>
      </w:r>
    </w:p>
    <w:p w:rsidR="00AE6CCE" w:rsidRPr="00923D7D" w:rsidRDefault="00AE6CCE" w:rsidP="00AE6CCE">
      <w:pPr>
        <w:pStyle w:val="Akapitzlist"/>
        <w:spacing w:after="160" w:line="259" w:lineRule="auto"/>
        <w:jc w:val="both"/>
      </w:pPr>
    </w:p>
    <w:p w:rsidR="00847E6A" w:rsidRPr="00B96C2D" w:rsidRDefault="00847E6A" w:rsidP="00B96C2D">
      <w:pPr>
        <w:pStyle w:val="Akapitzlist"/>
        <w:spacing w:after="160" w:line="259" w:lineRule="auto"/>
        <w:ind w:left="0"/>
        <w:jc w:val="center"/>
        <w:rPr>
          <w:b/>
        </w:rPr>
      </w:pPr>
      <w:r w:rsidRPr="00B96C2D">
        <w:rPr>
          <w:b/>
          <w:sz w:val="22"/>
          <w:szCs w:val="22"/>
        </w:rPr>
        <w:t>§8</w:t>
      </w:r>
    </w:p>
    <w:p w:rsidR="00E35C96" w:rsidRPr="006A1EE1" w:rsidRDefault="0066144D" w:rsidP="005579DE">
      <w:pPr>
        <w:spacing w:before="120" w:after="0" w:line="264" w:lineRule="auto"/>
        <w:jc w:val="center"/>
        <w:rPr>
          <w:rFonts w:ascii="Times New Roman" w:hAnsi="Times New Roman" w:cs="Times New Roman"/>
          <w:b/>
        </w:rPr>
      </w:pPr>
      <w:r w:rsidRPr="006A1EE1">
        <w:rPr>
          <w:rFonts w:ascii="Times New Roman" w:hAnsi="Times New Roman" w:cs="Times New Roman"/>
          <w:b/>
        </w:rPr>
        <w:t xml:space="preserve">Usunięcie danych </w:t>
      </w:r>
    </w:p>
    <w:p w:rsidR="002B2FF4" w:rsidRDefault="002B2FF4" w:rsidP="00B96C2D">
      <w:pPr>
        <w:widowControl w:val="0"/>
        <w:suppressAutoHyphens/>
        <w:overflowPunct w:val="0"/>
        <w:autoSpaceDE w:val="0"/>
        <w:spacing w:before="120" w:after="0" w:line="264" w:lineRule="auto"/>
        <w:ind w:left="360"/>
        <w:jc w:val="both"/>
        <w:textAlignment w:val="baseline"/>
        <w:rPr>
          <w:rFonts w:ascii="Times New Roman" w:hAnsi="Times New Roman" w:cs="Times New Roman"/>
        </w:rPr>
      </w:pPr>
      <w:r w:rsidRPr="006A1EE1">
        <w:rPr>
          <w:rFonts w:ascii="Times New Roman" w:hAnsi="Times New Roman" w:cs="Times New Roman"/>
        </w:rPr>
        <w:t xml:space="preserve">Podmiot </w:t>
      </w:r>
      <w:r w:rsidR="001820C4" w:rsidRPr="006A1EE1">
        <w:rPr>
          <w:rFonts w:ascii="Times New Roman" w:hAnsi="Times New Roman" w:cs="Times New Roman"/>
        </w:rPr>
        <w:t>P</w:t>
      </w:r>
      <w:r w:rsidRPr="006A1EE1">
        <w:rPr>
          <w:rFonts w:ascii="Times New Roman" w:hAnsi="Times New Roman" w:cs="Times New Roman"/>
        </w:rPr>
        <w:t>rzetwarzający po zakończeni</w:t>
      </w:r>
      <w:r w:rsidR="00B96C2D">
        <w:rPr>
          <w:rFonts w:ascii="Times New Roman" w:hAnsi="Times New Roman" w:cs="Times New Roman"/>
        </w:rPr>
        <w:t xml:space="preserve">u </w:t>
      </w:r>
      <w:r w:rsidR="008250F7">
        <w:rPr>
          <w:rFonts w:ascii="Times New Roman" w:hAnsi="Times New Roman" w:cs="Times New Roman"/>
        </w:rPr>
        <w:t>realizacji przedmiotu niniejszej Umowy Powierzenia</w:t>
      </w:r>
      <w:r w:rsidRPr="006A1EE1">
        <w:rPr>
          <w:rFonts w:ascii="Times New Roman" w:hAnsi="Times New Roman" w:cs="Times New Roman"/>
        </w:rPr>
        <w:t xml:space="preserve">, </w:t>
      </w:r>
      <w:r w:rsidR="00112FC7" w:rsidRPr="006A1EE1">
        <w:rPr>
          <w:rFonts w:ascii="Times New Roman" w:hAnsi="Times New Roman" w:cs="Times New Roman"/>
        </w:rPr>
        <w:t>jest zobowiązany</w:t>
      </w:r>
      <w:r w:rsidRPr="006A1EE1">
        <w:rPr>
          <w:rFonts w:ascii="Times New Roman" w:hAnsi="Times New Roman" w:cs="Times New Roman"/>
        </w:rPr>
        <w:t xml:space="preserve">, </w:t>
      </w:r>
      <w:r w:rsidR="00112FC7" w:rsidRPr="006A1EE1">
        <w:rPr>
          <w:rFonts w:ascii="Times New Roman" w:hAnsi="Times New Roman" w:cs="Times New Roman"/>
        </w:rPr>
        <w:t xml:space="preserve">w zależności od </w:t>
      </w:r>
      <w:r w:rsidR="00746D78">
        <w:rPr>
          <w:rFonts w:ascii="Times New Roman" w:hAnsi="Times New Roman" w:cs="Times New Roman"/>
        </w:rPr>
        <w:t xml:space="preserve">pisemnej </w:t>
      </w:r>
      <w:r w:rsidR="00112FC7" w:rsidRPr="006A1EE1">
        <w:rPr>
          <w:rFonts w:ascii="Times New Roman" w:hAnsi="Times New Roman" w:cs="Times New Roman"/>
        </w:rPr>
        <w:t xml:space="preserve">decyzji </w:t>
      </w:r>
      <w:r w:rsidRPr="006A1EE1">
        <w:rPr>
          <w:rFonts w:ascii="Times New Roman" w:hAnsi="Times New Roman" w:cs="Times New Roman"/>
        </w:rPr>
        <w:t xml:space="preserve">Administratora Danych, </w:t>
      </w:r>
      <w:r w:rsidR="00112FC7" w:rsidRPr="006A1EE1">
        <w:rPr>
          <w:rFonts w:ascii="Times New Roman" w:hAnsi="Times New Roman" w:cs="Times New Roman"/>
        </w:rPr>
        <w:t xml:space="preserve">do usunięcia lub zwrócenia </w:t>
      </w:r>
      <w:r w:rsidR="001820C4" w:rsidRPr="006A1EE1">
        <w:rPr>
          <w:rFonts w:ascii="Times New Roman" w:hAnsi="Times New Roman" w:cs="Times New Roman"/>
        </w:rPr>
        <w:t xml:space="preserve">Administratorowi Danych </w:t>
      </w:r>
      <w:r w:rsidR="00112FC7" w:rsidRPr="006A1EE1">
        <w:rPr>
          <w:rFonts w:ascii="Times New Roman" w:hAnsi="Times New Roman" w:cs="Times New Roman"/>
        </w:rPr>
        <w:t xml:space="preserve">wszelkich powierzonych danych osobowych oraz usunięcia wszelkich ich istniejących kopii, </w:t>
      </w:r>
      <w:r w:rsidR="00D05A2C" w:rsidRPr="006A1EE1">
        <w:rPr>
          <w:rFonts w:ascii="Times New Roman" w:hAnsi="Times New Roman" w:cs="Times New Roman"/>
        </w:rPr>
        <w:t xml:space="preserve">chyba że obowiązujące przepisy prawa zobowiązują Podmiot Przetwarzający do </w:t>
      </w:r>
      <w:r w:rsidR="00112FC7" w:rsidRPr="006A1EE1">
        <w:rPr>
          <w:rFonts w:ascii="Times New Roman" w:hAnsi="Times New Roman" w:cs="Times New Roman"/>
        </w:rPr>
        <w:t xml:space="preserve">przechowywania </w:t>
      </w:r>
      <w:r w:rsidR="00D05A2C" w:rsidRPr="006A1EE1">
        <w:rPr>
          <w:rFonts w:ascii="Times New Roman" w:hAnsi="Times New Roman" w:cs="Times New Roman"/>
        </w:rPr>
        <w:t>danych osobowych.</w:t>
      </w:r>
    </w:p>
    <w:p w:rsidR="007D31D4" w:rsidRPr="006A1EE1" w:rsidRDefault="007D31D4" w:rsidP="00B96C2D">
      <w:pPr>
        <w:widowControl w:val="0"/>
        <w:suppressAutoHyphens/>
        <w:overflowPunct w:val="0"/>
        <w:autoSpaceDE w:val="0"/>
        <w:spacing w:before="120" w:after="0" w:line="264" w:lineRule="auto"/>
        <w:ind w:left="360"/>
        <w:jc w:val="both"/>
        <w:textAlignment w:val="baseline"/>
        <w:rPr>
          <w:rFonts w:ascii="Times New Roman" w:hAnsi="Times New Roman" w:cs="Times New Roman"/>
        </w:rPr>
      </w:pPr>
    </w:p>
    <w:p w:rsidR="00B860ED" w:rsidRPr="006A1EE1" w:rsidRDefault="00B860ED" w:rsidP="00B860ED">
      <w:pPr>
        <w:spacing w:before="120" w:after="0" w:line="264" w:lineRule="auto"/>
        <w:jc w:val="center"/>
        <w:rPr>
          <w:rFonts w:ascii="Times New Roman" w:hAnsi="Times New Roman" w:cs="Times New Roman"/>
          <w:b/>
        </w:rPr>
      </w:pPr>
      <w:r w:rsidRPr="006A1EE1">
        <w:rPr>
          <w:rFonts w:ascii="Times New Roman" w:hAnsi="Times New Roman" w:cs="Times New Roman"/>
          <w:b/>
        </w:rPr>
        <w:t xml:space="preserve">§ </w:t>
      </w:r>
      <w:r w:rsidR="006A1EE1">
        <w:rPr>
          <w:rFonts w:ascii="Times New Roman" w:hAnsi="Times New Roman" w:cs="Times New Roman"/>
          <w:b/>
        </w:rPr>
        <w:t>9</w:t>
      </w:r>
    </w:p>
    <w:p w:rsidR="0092369E" w:rsidRPr="006A1EE1" w:rsidRDefault="0092369E" w:rsidP="0092369E">
      <w:pPr>
        <w:pStyle w:val="Teksttreci20"/>
        <w:shd w:val="clear" w:color="auto" w:fill="auto"/>
        <w:spacing w:before="120" w:line="264" w:lineRule="auto"/>
        <w:ind w:left="160"/>
        <w:rPr>
          <w:rFonts w:ascii="Times New Roman" w:hAnsi="Times New Roman" w:cs="Times New Roman"/>
          <w:color w:val="auto"/>
          <w:sz w:val="22"/>
          <w:szCs w:val="22"/>
        </w:rPr>
      </w:pPr>
      <w:r w:rsidRPr="006A1EE1">
        <w:rPr>
          <w:rFonts w:ascii="Times New Roman" w:hAnsi="Times New Roman" w:cs="Times New Roman"/>
          <w:color w:val="auto"/>
          <w:sz w:val="22"/>
          <w:szCs w:val="22"/>
        </w:rPr>
        <w:t xml:space="preserve">Obowiązywanie Umowy </w:t>
      </w:r>
      <w:r w:rsidR="003C4BC7" w:rsidRPr="006A1EE1">
        <w:rPr>
          <w:rFonts w:ascii="Times New Roman" w:hAnsi="Times New Roman" w:cs="Times New Roman"/>
          <w:color w:val="auto"/>
          <w:sz w:val="22"/>
          <w:szCs w:val="22"/>
        </w:rPr>
        <w:t>P</w:t>
      </w:r>
      <w:r w:rsidRPr="006A1EE1">
        <w:rPr>
          <w:rFonts w:ascii="Times New Roman" w:hAnsi="Times New Roman" w:cs="Times New Roman"/>
          <w:color w:val="auto"/>
          <w:sz w:val="22"/>
          <w:szCs w:val="22"/>
        </w:rPr>
        <w:t xml:space="preserve">owierzenia </w:t>
      </w:r>
    </w:p>
    <w:p w:rsidR="0092369E" w:rsidRPr="006A1EE1" w:rsidRDefault="0092369E" w:rsidP="0092369E">
      <w:pPr>
        <w:numPr>
          <w:ilvl w:val="0"/>
          <w:numId w:val="14"/>
        </w:numPr>
        <w:spacing w:before="120" w:after="0" w:line="264" w:lineRule="auto"/>
        <w:jc w:val="both"/>
        <w:rPr>
          <w:rFonts w:ascii="Times New Roman" w:eastAsia="Times New Roman" w:hAnsi="Times New Roman" w:cs="Times New Roman"/>
        </w:rPr>
      </w:pPr>
      <w:r w:rsidRPr="006A1EE1">
        <w:rPr>
          <w:rFonts w:ascii="Times New Roman" w:eastAsia="Times New Roman" w:hAnsi="Times New Roman" w:cs="Times New Roman"/>
        </w:rPr>
        <w:t xml:space="preserve">Niniejsza </w:t>
      </w:r>
      <w:r w:rsidRPr="006A1EE1">
        <w:rPr>
          <w:rFonts w:ascii="Times New Roman" w:hAnsi="Times New Roman" w:cs="Times New Roman"/>
        </w:rPr>
        <w:t>Umowa</w:t>
      </w:r>
      <w:r w:rsidRPr="006A1EE1">
        <w:rPr>
          <w:rFonts w:ascii="Times New Roman" w:eastAsia="Times New Roman" w:hAnsi="Times New Roman" w:cs="Times New Roman"/>
        </w:rPr>
        <w:t xml:space="preserve"> </w:t>
      </w:r>
      <w:r w:rsidR="009E0BFF" w:rsidRPr="006A1EE1">
        <w:rPr>
          <w:rFonts w:ascii="Times New Roman" w:eastAsia="Times New Roman" w:hAnsi="Times New Roman" w:cs="Times New Roman"/>
        </w:rPr>
        <w:t>P</w:t>
      </w:r>
      <w:r w:rsidRPr="006A1EE1">
        <w:rPr>
          <w:rFonts w:ascii="Times New Roman" w:hAnsi="Times New Roman" w:cs="Times New Roman"/>
        </w:rPr>
        <w:t xml:space="preserve">owierzenia </w:t>
      </w:r>
      <w:r w:rsidRPr="006A1EE1">
        <w:rPr>
          <w:rFonts w:ascii="Times New Roman" w:eastAsia="Times New Roman" w:hAnsi="Times New Roman" w:cs="Times New Roman"/>
        </w:rPr>
        <w:t>zostaje zawarta na czas obowiązywania</w:t>
      </w:r>
      <w:r w:rsidR="00527296" w:rsidRPr="006A1EE1">
        <w:rPr>
          <w:rFonts w:ascii="Times New Roman" w:eastAsia="Times New Roman" w:hAnsi="Times New Roman" w:cs="Times New Roman"/>
        </w:rPr>
        <w:t xml:space="preserve"> </w:t>
      </w:r>
      <w:r w:rsidRPr="006A1EE1">
        <w:rPr>
          <w:rFonts w:ascii="Times New Roman" w:eastAsia="Times New Roman" w:hAnsi="Times New Roman" w:cs="Times New Roman"/>
        </w:rPr>
        <w:t>Umowy Głównej.</w:t>
      </w:r>
    </w:p>
    <w:p w:rsidR="00D24462" w:rsidRPr="006A1EE1" w:rsidRDefault="004F5C56" w:rsidP="0092369E">
      <w:pPr>
        <w:numPr>
          <w:ilvl w:val="0"/>
          <w:numId w:val="14"/>
        </w:numPr>
        <w:spacing w:before="120" w:after="0" w:line="264" w:lineRule="auto"/>
        <w:jc w:val="both"/>
        <w:rPr>
          <w:rFonts w:ascii="Times New Roman" w:eastAsia="Times New Roman" w:hAnsi="Times New Roman" w:cs="Times New Roman"/>
        </w:rPr>
      </w:pPr>
      <w:r w:rsidRPr="006A1EE1">
        <w:rPr>
          <w:rFonts w:ascii="Times New Roman" w:eastAsia="Times New Roman" w:hAnsi="Times New Roman" w:cs="Times New Roman"/>
          <w:lang w:eastAsia="pl-PL"/>
        </w:rPr>
        <w:t xml:space="preserve">Administrator Danych </w:t>
      </w:r>
      <w:r w:rsidR="0092369E" w:rsidRPr="006A1EE1">
        <w:rPr>
          <w:rFonts w:ascii="Times New Roman" w:eastAsia="Times New Roman" w:hAnsi="Times New Roman" w:cs="Times New Roman"/>
        </w:rPr>
        <w:t xml:space="preserve">jest uprawniony do rozwiązania niniejszej Umowy Powierzenia w trybie natychmiastowym, w przypadku </w:t>
      </w:r>
      <w:r w:rsidR="001F5BC4" w:rsidRPr="006A1EE1">
        <w:rPr>
          <w:rFonts w:ascii="Times New Roman" w:eastAsia="Times New Roman" w:hAnsi="Times New Roman" w:cs="Times New Roman"/>
        </w:rPr>
        <w:t xml:space="preserve">niespełniania przez Podmiot Przetwarzający wymagań </w:t>
      </w:r>
      <w:r w:rsidR="001F5BC4" w:rsidRPr="006A1EE1">
        <w:rPr>
          <w:rFonts w:ascii="Times New Roman" w:eastAsia="Times New Roman" w:hAnsi="Times New Roman" w:cs="Times New Roman"/>
        </w:rPr>
        <w:lastRenderedPageBreak/>
        <w:t xml:space="preserve">wynikających z art. 28 RODO lub </w:t>
      </w:r>
      <w:r w:rsidR="0092369E" w:rsidRPr="006A1EE1">
        <w:rPr>
          <w:rFonts w:ascii="Times New Roman" w:eastAsia="Times New Roman" w:hAnsi="Times New Roman" w:cs="Times New Roman"/>
        </w:rPr>
        <w:t>rażącego naruszenia postanowień niniejszej Umowy Powierzenia</w:t>
      </w:r>
      <w:r w:rsidR="001F5BC4" w:rsidRPr="006A1EE1">
        <w:rPr>
          <w:rFonts w:ascii="Times New Roman" w:eastAsia="Times New Roman" w:hAnsi="Times New Roman" w:cs="Times New Roman"/>
        </w:rPr>
        <w:t>, w szczególności</w:t>
      </w:r>
      <w:r w:rsidR="00AD0CAB">
        <w:rPr>
          <w:rFonts w:ascii="Times New Roman" w:eastAsia="Times New Roman" w:hAnsi="Times New Roman" w:cs="Times New Roman"/>
        </w:rPr>
        <w:t xml:space="preserve">, </w:t>
      </w:r>
      <w:r w:rsidR="00AD0CAB" w:rsidRPr="00AD0CAB">
        <w:rPr>
          <w:rFonts w:ascii="Times New Roman" w:eastAsia="Times New Roman" w:hAnsi="Times New Roman" w:cs="Times New Roman"/>
        </w:rPr>
        <w:t>gdy Podmiot Przetwarzający</w:t>
      </w:r>
      <w:r w:rsidR="00D24462" w:rsidRPr="006A1EE1">
        <w:rPr>
          <w:rFonts w:ascii="Times New Roman" w:eastAsia="Times New Roman" w:hAnsi="Times New Roman" w:cs="Times New Roman"/>
        </w:rPr>
        <w:t>:</w:t>
      </w:r>
    </w:p>
    <w:p w:rsidR="00A34486" w:rsidRPr="00A34486" w:rsidRDefault="00D24462" w:rsidP="005A1A90">
      <w:pPr>
        <w:pStyle w:val="Akapitzlist"/>
        <w:numPr>
          <w:ilvl w:val="0"/>
          <w:numId w:val="31"/>
        </w:numPr>
        <w:spacing w:before="120" w:line="264" w:lineRule="auto"/>
        <w:jc w:val="both"/>
      </w:pPr>
      <w:r w:rsidRPr="006A1EE1">
        <w:rPr>
          <w:sz w:val="22"/>
          <w:szCs w:val="22"/>
        </w:rPr>
        <w:t>nie usunął uchybień pokontrolnych w terminie</w:t>
      </w:r>
      <w:r w:rsidR="0008039D">
        <w:rPr>
          <w:sz w:val="22"/>
          <w:szCs w:val="22"/>
        </w:rPr>
        <w:t>,</w:t>
      </w:r>
      <w:r w:rsidRPr="006A1EE1">
        <w:rPr>
          <w:sz w:val="22"/>
          <w:szCs w:val="22"/>
        </w:rPr>
        <w:t xml:space="preserve"> o którym mowa w  § 5 ust</w:t>
      </w:r>
      <w:r w:rsidRPr="005A1A90">
        <w:rPr>
          <w:sz w:val="22"/>
          <w:szCs w:val="22"/>
          <w:lang w:eastAsia="en-US"/>
        </w:rPr>
        <w:t>.</w:t>
      </w:r>
      <w:r w:rsidRPr="005A1A90">
        <w:rPr>
          <w:sz w:val="22"/>
          <w:szCs w:val="22"/>
        </w:rPr>
        <w:t xml:space="preserve"> </w:t>
      </w:r>
      <w:r w:rsidR="00140FB3">
        <w:rPr>
          <w:sz w:val="22"/>
          <w:szCs w:val="22"/>
        </w:rPr>
        <w:t>3</w:t>
      </w:r>
      <w:r w:rsidRPr="005A1A90">
        <w:rPr>
          <w:sz w:val="22"/>
          <w:szCs w:val="22"/>
        </w:rPr>
        <w:t>;</w:t>
      </w:r>
    </w:p>
    <w:p w:rsidR="00A34486" w:rsidRPr="00A34486" w:rsidRDefault="00D24462" w:rsidP="00A34486">
      <w:pPr>
        <w:pStyle w:val="Akapitzlist"/>
        <w:numPr>
          <w:ilvl w:val="0"/>
          <w:numId w:val="31"/>
        </w:numPr>
        <w:spacing w:before="120" w:line="264" w:lineRule="auto"/>
        <w:jc w:val="both"/>
      </w:pPr>
      <w:r w:rsidRPr="00A34486">
        <w:rPr>
          <w:sz w:val="22"/>
          <w:szCs w:val="22"/>
        </w:rPr>
        <w:t xml:space="preserve">wykorzystał </w:t>
      </w:r>
      <w:r w:rsidR="00AD0CAB">
        <w:rPr>
          <w:sz w:val="22"/>
          <w:szCs w:val="22"/>
        </w:rPr>
        <w:t xml:space="preserve">powierzone </w:t>
      </w:r>
      <w:r w:rsidRPr="005A1A90">
        <w:rPr>
          <w:sz w:val="22"/>
          <w:szCs w:val="22"/>
        </w:rPr>
        <w:t>dane osobowe w sposób niezgodny z niniejszą Umową</w:t>
      </w:r>
      <w:r w:rsidR="00137C1A">
        <w:rPr>
          <w:sz w:val="22"/>
          <w:szCs w:val="22"/>
        </w:rPr>
        <w:t xml:space="preserve"> Powierzenia</w:t>
      </w:r>
      <w:r w:rsidRPr="005A1A90">
        <w:rPr>
          <w:sz w:val="22"/>
          <w:szCs w:val="22"/>
        </w:rPr>
        <w:t>;</w:t>
      </w:r>
    </w:p>
    <w:p w:rsidR="00D24462" w:rsidRPr="00A34486" w:rsidRDefault="00097985" w:rsidP="00A34486">
      <w:pPr>
        <w:pStyle w:val="Akapitzlist"/>
        <w:numPr>
          <w:ilvl w:val="0"/>
          <w:numId w:val="31"/>
        </w:numPr>
        <w:spacing w:before="120" w:line="264" w:lineRule="auto"/>
        <w:jc w:val="both"/>
      </w:pPr>
      <w:r w:rsidRPr="00A34486">
        <w:rPr>
          <w:sz w:val="22"/>
          <w:szCs w:val="22"/>
        </w:rPr>
        <w:t>powierzył przetwarzanie przekazanych danych osobowych innemu podmiotowi bez uzyskania zgody Administratora Danych</w:t>
      </w:r>
      <w:r w:rsidR="00AD0CAB">
        <w:rPr>
          <w:sz w:val="22"/>
          <w:szCs w:val="22"/>
        </w:rPr>
        <w:t>;</w:t>
      </w:r>
    </w:p>
    <w:p w:rsidR="00DA747F" w:rsidRPr="005A1A90" w:rsidRDefault="00DA747F" w:rsidP="00DA747F">
      <w:pPr>
        <w:pStyle w:val="Akapitzlist"/>
        <w:numPr>
          <w:ilvl w:val="0"/>
          <w:numId w:val="31"/>
        </w:numPr>
        <w:spacing w:before="120" w:line="264" w:lineRule="auto"/>
        <w:jc w:val="both"/>
        <w:rPr>
          <w:sz w:val="22"/>
          <w:szCs w:val="22"/>
        </w:rPr>
      </w:pPr>
      <w:r w:rsidRPr="005A1A90">
        <w:rPr>
          <w:sz w:val="22"/>
          <w:szCs w:val="22"/>
        </w:rPr>
        <w:t>uchybi obowiązkowi wskazanemu w § 4 ust. 5 niniejszej Umowy Powierzenia w szczególności</w:t>
      </w:r>
      <w:r w:rsidR="00EF0357">
        <w:rPr>
          <w:sz w:val="22"/>
          <w:szCs w:val="22"/>
        </w:rPr>
        <w:t>,</w:t>
      </w:r>
      <w:r w:rsidRPr="005A1A90">
        <w:rPr>
          <w:sz w:val="22"/>
          <w:szCs w:val="22"/>
        </w:rPr>
        <w:t xml:space="preserve"> gdy uchybienie takie będzie rodziło negatywne konsekwencje po stronie Administratora Danych. </w:t>
      </w:r>
    </w:p>
    <w:p w:rsidR="00B860ED" w:rsidRDefault="00B860ED" w:rsidP="00B860ED">
      <w:pPr>
        <w:spacing w:before="120" w:after="0" w:line="264" w:lineRule="auto"/>
        <w:jc w:val="center"/>
        <w:rPr>
          <w:rFonts w:ascii="Times New Roman" w:hAnsi="Times New Roman" w:cs="Times New Roman"/>
          <w:b/>
        </w:rPr>
      </w:pPr>
      <w:r w:rsidRPr="006A1EE1">
        <w:rPr>
          <w:rFonts w:ascii="Times New Roman" w:hAnsi="Times New Roman" w:cs="Times New Roman"/>
          <w:b/>
        </w:rPr>
        <w:t xml:space="preserve">§ </w:t>
      </w:r>
      <w:r w:rsidR="006A1EE1">
        <w:rPr>
          <w:rFonts w:ascii="Times New Roman" w:hAnsi="Times New Roman" w:cs="Times New Roman"/>
          <w:b/>
        </w:rPr>
        <w:t>10</w:t>
      </w:r>
    </w:p>
    <w:p w:rsidR="009D70F0" w:rsidRDefault="009D70F0" w:rsidP="00B860ED">
      <w:pPr>
        <w:spacing w:before="120" w:after="0" w:line="264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Wynagrodzenie</w:t>
      </w:r>
    </w:p>
    <w:p w:rsidR="009D70F0" w:rsidRDefault="009D70F0" w:rsidP="009563C8">
      <w:pPr>
        <w:spacing w:before="120" w:after="0" w:line="264" w:lineRule="auto"/>
        <w:jc w:val="both"/>
        <w:rPr>
          <w:rFonts w:ascii="Times New Roman" w:hAnsi="Times New Roman" w:cs="Times New Roman"/>
        </w:rPr>
      </w:pPr>
      <w:r w:rsidRPr="009563C8">
        <w:rPr>
          <w:rFonts w:ascii="Times New Roman" w:hAnsi="Times New Roman" w:cs="Times New Roman"/>
        </w:rPr>
        <w:t xml:space="preserve">Niniejsza umowa zostanie zrealizowana przez </w:t>
      </w:r>
      <w:r w:rsidR="00096052">
        <w:rPr>
          <w:rFonts w:ascii="Times New Roman" w:hAnsi="Times New Roman" w:cs="Times New Roman"/>
        </w:rPr>
        <w:t xml:space="preserve">Podmiot </w:t>
      </w:r>
      <w:r w:rsidRPr="009563C8">
        <w:rPr>
          <w:rFonts w:ascii="Times New Roman" w:hAnsi="Times New Roman" w:cs="Times New Roman"/>
        </w:rPr>
        <w:t>Przetwarzając</w:t>
      </w:r>
      <w:r w:rsidR="00096052">
        <w:rPr>
          <w:rFonts w:ascii="Times New Roman" w:hAnsi="Times New Roman" w:cs="Times New Roman"/>
        </w:rPr>
        <w:t>y</w:t>
      </w:r>
      <w:r w:rsidRPr="009563C8">
        <w:rPr>
          <w:rFonts w:ascii="Times New Roman" w:hAnsi="Times New Roman" w:cs="Times New Roman"/>
        </w:rPr>
        <w:t xml:space="preserve"> w ramach wynagrodzenia </w:t>
      </w:r>
      <w:r>
        <w:rPr>
          <w:rFonts w:ascii="Times New Roman" w:hAnsi="Times New Roman" w:cs="Times New Roman"/>
        </w:rPr>
        <w:t xml:space="preserve">przysługującego </w:t>
      </w:r>
      <w:r w:rsidR="00235222">
        <w:rPr>
          <w:rFonts w:ascii="Times New Roman" w:hAnsi="Times New Roman" w:cs="Times New Roman"/>
        </w:rPr>
        <w:t xml:space="preserve">z tytułu wykonania </w:t>
      </w:r>
      <w:r w:rsidRPr="009563C8">
        <w:rPr>
          <w:rFonts w:ascii="Times New Roman" w:hAnsi="Times New Roman" w:cs="Times New Roman"/>
        </w:rPr>
        <w:t xml:space="preserve">Umowy </w:t>
      </w:r>
      <w:r>
        <w:rPr>
          <w:rFonts w:ascii="Times New Roman" w:hAnsi="Times New Roman" w:cs="Times New Roman"/>
        </w:rPr>
        <w:t>Głównej.</w:t>
      </w:r>
    </w:p>
    <w:p w:rsidR="009D70F0" w:rsidRPr="009D70F0" w:rsidRDefault="009D70F0" w:rsidP="009D70F0">
      <w:pPr>
        <w:spacing w:before="120" w:after="0" w:line="264" w:lineRule="auto"/>
        <w:jc w:val="center"/>
        <w:rPr>
          <w:rFonts w:ascii="Times New Roman" w:hAnsi="Times New Roman" w:cs="Times New Roman"/>
          <w:b/>
        </w:rPr>
      </w:pPr>
      <w:r w:rsidRPr="009563C8">
        <w:rPr>
          <w:rFonts w:ascii="Times New Roman" w:hAnsi="Times New Roman" w:cs="Times New Roman"/>
          <w:b/>
        </w:rPr>
        <w:t>§ 11</w:t>
      </w:r>
    </w:p>
    <w:p w:rsidR="00C52C2F" w:rsidRPr="006A1EE1" w:rsidRDefault="00C52C2F" w:rsidP="00C52C2F">
      <w:pPr>
        <w:widowControl w:val="0"/>
        <w:suppressAutoHyphens/>
        <w:overflowPunct w:val="0"/>
        <w:autoSpaceDE w:val="0"/>
        <w:spacing w:before="120" w:after="0" w:line="264" w:lineRule="auto"/>
        <w:jc w:val="center"/>
        <w:textAlignment w:val="baseline"/>
        <w:rPr>
          <w:rFonts w:ascii="Times New Roman" w:hAnsi="Times New Roman" w:cs="Times New Roman"/>
          <w:b/>
        </w:rPr>
      </w:pPr>
      <w:r w:rsidRPr="006A1EE1">
        <w:rPr>
          <w:rFonts w:ascii="Times New Roman" w:hAnsi="Times New Roman" w:cs="Times New Roman"/>
          <w:b/>
        </w:rPr>
        <w:t xml:space="preserve">Postanowienia końcowe </w:t>
      </w:r>
    </w:p>
    <w:p w:rsidR="00C52C2F" w:rsidRPr="006A1EE1" w:rsidRDefault="00C52C2F" w:rsidP="00C52C2F">
      <w:pPr>
        <w:numPr>
          <w:ilvl w:val="0"/>
          <w:numId w:val="13"/>
        </w:numPr>
        <w:spacing w:before="120" w:after="0" w:line="264" w:lineRule="auto"/>
        <w:jc w:val="both"/>
        <w:rPr>
          <w:rFonts w:ascii="Times New Roman" w:eastAsia="Times New Roman" w:hAnsi="Times New Roman" w:cs="Times New Roman"/>
        </w:rPr>
      </w:pPr>
      <w:r w:rsidRPr="006A1EE1">
        <w:rPr>
          <w:rFonts w:ascii="Times New Roman" w:eastAsia="Times New Roman" w:hAnsi="Times New Roman" w:cs="Times New Roman"/>
        </w:rPr>
        <w:t xml:space="preserve">Wszelkie zmiany niniejszej </w:t>
      </w:r>
      <w:r w:rsidRPr="006A1EE1">
        <w:rPr>
          <w:rFonts w:ascii="Times New Roman" w:hAnsi="Times New Roman" w:cs="Times New Roman"/>
        </w:rPr>
        <w:t>U</w:t>
      </w:r>
      <w:r w:rsidRPr="006A1EE1">
        <w:rPr>
          <w:rFonts w:ascii="Times New Roman" w:eastAsia="Times New Roman" w:hAnsi="Times New Roman" w:cs="Times New Roman"/>
        </w:rPr>
        <w:t>mowy P</w:t>
      </w:r>
      <w:r w:rsidRPr="006A1EE1">
        <w:rPr>
          <w:rFonts w:ascii="Times New Roman" w:hAnsi="Times New Roman" w:cs="Times New Roman"/>
        </w:rPr>
        <w:t xml:space="preserve">owierzenia </w:t>
      </w:r>
      <w:r w:rsidRPr="006A1EE1">
        <w:rPr>
          <w:rFonts w:ascii="Times New Roman" w:eastAsia="Times New Roman" w:hAnsi="Times New Roman" w:cs="Times New Roman"/>
        </w:rPr>
        <w:t xml:space="preserve">powinny być dokonane w formie </w:t>
      </w:r>
      <w:r w:rsidRPr="006A1EE1">
        <w:rPr>
          <w:rFonts w:ascii="Times New Roman" w:eastAsia="Times New Roman" w:hAnsi="Times New Roman" w:cs="Times New Roman"/>
          <w:spacing w:val="4"/>
        </w:rPr>
        <w:t>pisemnej</w:t>
      </w:r>
      <w:r w:rsidRPr="006A1EE1">
        <w:rPr>
          <w:rFonts w:ascii="Times New Roman" w:eastAsia="Times New Roman" w:hAnsi="Times New Roman" w:cs="Times New Roman"/>
        </w:rPr>
        <w:t xml:space="preserve"> pod rygorem nieważności.</w:t>
      </w:r>
    </w:p>
    <w:p w:rsidR="00C52C2F" w:rsidRPr="006A1EE1" w:rsidRDefault="00C52C2F" w:rsidP="00C52C2F">
      <w:pPr>
        <w:numPr>
          <w:ilvl w:val="0"/>
          <w:numId w:val="13"/>
        </w:numPr>
        <w:spacing w:before="120" w:after="0" w:line="264" w:lineRule="auto"/>
        <w:jc w:val="both"/>
        <w:rPr>
          <w:rFonts w:ascii="Times New Roman" w:eastAsia="Times New Roman" w:hAnsi="Times New Roman" w:cs="Times New Roman"/>
        </w:rPr>
      </w:pPr>
      <w:r w:rsidRPr="006A1EE1">
        <w:rPr>
          <w:rFonts w:ascii="Times New Roman" w:eastAsia="Times New Roman" w:hAnsi="Times New Roman" w:cs="Times New Roman"/>
        </w:rPr>
        <w:t xml:space="preserve">W </w:t>
      </w:r>
      <w:r w:rsidRPr="006A1EE1">
        <w:rPr>
          <w:rFonts w:ascii="Times New Roman" w:eastAsia="Times New Roman" w:hAnsi="Times New Roman" w:cs="Times New Roman"/>
          <w:spacing w:val="4"/>
        </w:rPr>
        <w:t>zakresie</w:t>
      </w:r>
      <w:r w:rsidRPr="006A1EE1">
        <w:rPr>
          <w:rFonts w:ascii="Times New Roman" w:eastAsia="Times New Roman" w:hAnsi="Times New Roman" w:cs="Times New Roman"/>
        </w:rPr>
        <w:t xml:space="preserve"> nieuregulowanym niniejszą </w:t>
      </w:r>
      <w:r w:rsidRPr="006A1EE1">
        <w:rPr>
          <w:rFonts w:ascii="Times New Roman" w:hAnsi="Times New Roman" w:cs="Times New Roman"/>
        </w:rPr>
        <w:t>U</w:t>
      </w:r>
      <w:r w:rsidRPr="006A1EE1">
        <w:rPr>
          <w:rFonts w:ascii="Times New Roman" w:eastAsia="Times New Roman" w:hAnsi="Times New Roman" w:cs="Times New Roman"/>
        </w:rPr>
        <w:t xml:space="preserve">mową </w:t>
      </w:r>
      <w:r w:rsidR="003C4BC7" w:rsidRPr="006A1EE1">
        <w:rPr>
          <w:rFonts w:ascii="Times New Roman" w:hAnsi="Times New Roman" w:cs="Times New Roman"/>
        </w:rPr>
        <w:t>P</w:t>
      </w:r>
      <w:r w:rsidRPr="006A1EE1">
        <w:rPr>
          <w:rFonts w:ascii="Times New Roman" w:hAnsi="Times New Roman" w:cs="Times New Roman"/>
        </w:rPr>
        <w:t xml:space="preserve">owierzenia </w:t>
      </w:r>
      <w:r w:rsidRPr="006A1EE1">
        <w:rPr>
          <w:rFonts w:ascii="Times New Roman" w:eastAsia="Times New Roman" w:hAnsi="Times New Roman" w:cs="Times New Roman"/>
        </w:rPr>
        <w:t xml:space="preserve">zastosowanie mają </w:t>
      </w:r>
      <w:r w:rsidR="00EF0357">
        <w:rPr>
          <w:rFonts w:ascii="Times New Roman" w:eastAsia="Times New Roman" w:hAnsi="Times New Roman" w:cs="Times New Roman"/>
        </w:rPr>
        <w:t xml:space="preserve">właściwe przepisy prawa, w szczególności </w:t>
      </w:r>
      <w:r w:rsidRPr="006A1EE1">
        <w:rPr>
          <w:rFonts w:ascii="Times New Roman" w:eastAsia="Times New Roman" w:hAnsi="Times New Roman" w:cs="Times New Roman"/>
        </w:rPr>
        <w:t>przepisy Kodeksu cywilnego</w:t>
      </w:r>
      <w:r w:rsidRPr="006A1EE1">
        <w:rPr>
          <w:rFonts w:ascii="Times New Roman" w:hAnsi="Times New Roman" w:cs="Times New Roman"/>
        </w:rPr>
        <w:t xml:space="preserve"> </w:t>
      </w:r>
      <w:r w:rsidRPr="006A1EE1">
        <w:rPr>
          <w:rFonts w:ascii="Times New Roman" w:eastAsia="Times New Roman" w:hAnsi="Times New Roman" w:cs="Times New Roman"/>
        </w:rPr>
        <w:t xml:space="preserve">oraz </w:t>
      </w:r>
      <w:r w:rsidRPr="006A1EE1">
        <w:rPr>
          <w:rFonts w:ascii="Times New Roman" w:hAnsi="Times New Roman" w:cs="Times New Roman"/>
        </w:rPr>
        <w:t>RODO</w:t>
      </w:r>
      <w:r w:rsidRPr="006A1EE1">
        <w:rPr>
          <w:rFonts w:ascii="Times New Roman" w:eastAsia="Times New Roman" w:hAnsi="Times New Roman" w:cs="Times New Roman"/>
          <w:lang w:eastAsia="pl-PL"/>
        </w:rPr>
        <w:t>.</w:t>
      </w:r>
    </w:p>
    <w:p w:rsidR="00097985" w:rsidRPr="006A1EE1" w:rsidRDefault="00C52C2F" w:rsidP="00052194">
      <w:pPr>
        <w:numPr>
          <w:ilvl w:val="0"/>
          <w:numId w:val="13"/>
        </w:numPr>
        <w:spacing w:before="120" w:after="0" w:line="264" w:lineRule="auto"/>
        <w:jc w:val="both"/>
        <w:rPr>
          <w:rFonts w:ascii="Times New Roman" w:eastAsia="Times New Roman" w:hAnsi="Times New Roman" w:cs="Times New Roman"/>
        </w:rPr>
      </w:pPr>
      <w:r w:rsidRPr="006A1EE1">
        <w:rPr>
          <w:rFonts w:ascii="Times New Roman" w:eastAsia="Times New Roman" w:hAnsi="Times New Roman" w:cs="Times New Roman"/>
        </w:rPr>
        <w:t xml:space="preserve">Niniejszą </w:t>
      </w:r>
      <w:r w:rsidRPr="006A1EE1">
        <w:rPr>
          <w:rFonts w:ascii="Times New Roman" w:hAnsi="Times New Roman" w:cs="Times New Roman"/>
        </w:rPr>
        <w:t>U</w:t>
      </w:r>
      <w:r w:rsidRPr="006A1EE1">
        <w:rPr>
          <w:rFonts w:ascii="Times New Roman" w:eastAsia="Times New Roman" w:hAnsi="Times New Roman" w:cs="Times New Roman"/>
        </w:rPr>
        <w:t xml:space="preserve">mowę </w:t>
      </w:r>
      <w:r w:rsidRPr="006A1EE1">
        <w:rPr>
          <w:rFonts w:ascii="Times New Roman" w:hAnsi="Times New Roman" w:cs="Times New Roman"/>
        </w:rPr>
        <w:t xml:space="preserve">powierzenia </w:t>
      </w:r>
      <w:r w:rsidRPr="006A1EE1">
        <w:rPr>
          <w:rFonts w:ascii="Times New Roman" w:eastAsia="Times New Roman" w:hAnsi="Times New Roman" w:cs="Times New Roman"/>
        </w:rPr>
        <w:t xml:space="preserve">sporządzono w dwóch jednobrzmiących egzemplarzach, po </w:t>
      </w:r>
      <w:r w:rsidRPr="006A1EE1">
        <w:rPr>
          <w:rFonts w:ascii="Times New Roman" w:eastAsia="Times New Roman" w:hAnsi="Times New Roman" w:cs="Times New Roman"/>
          <w:spacing w:val="4"/>
        </w:rPr>
        <w:t>jednym</w:t>
      </w:r>
      <w:r w:rsidRPr="006A1EE1">
        <w:rPr>
          <w:rFonts w:ascii="Times New Roman" w:eastAsia="Times New Roman" w:hAnsi="Times New Roman" w:cs="Times New Roman"/>
        </w:rPr>
        <w:t xml:space="preserve"> dla każdej ze Stron.</w:t>
      </w:r>
    </w:p>
    <w:p w:rsidR="00097985" w:rsidRPr="00052194" w:rsidRDefault="00097985" w:rsidP="00052194">
      <w:pPr>
        <w:numPr>
          <w:ilvl w:val="0"/>
          <w:numId w:val="13"/>
        </w:numPr>
        <w:spacing w:before="120" w:after="0" w:line="264" w:lineRule="auto"/>
        <w:jc w:val="both"/>
        <w:rPr>
          <w:rFonts w:ascii="Times New Roman" w:eastAsia="Times New Roman" w:hAnsi="Times New Roman" w:cs="Times New Roman"/>
        </w:rPr>
      </w:pPr>
      <w:r w:rsidRPr="006A1EE1">
        <w:rPr>
          <w:rFonts w:ascii="Times New Roman" w:eastAsia="Times New Roman" w:hAnsi="Times New Roman" w:cs="Times New Roman"/>
          <w:lang w:eastAsia="ja-JP"/>
        </w:rPr>
        <w:t>Strony zobowiązują się do polubownego i w dobrej wierze rozwiązywania wszelkich sporów mogących powstać na tle realizacji niniejszej umowy.</w:t>
      </w:r>
    </w:p>
    <w:p w:rsidR="00097985" w:rsidRDefault="00097985" w:rsidP="00097985">
      <w:pPr>
        <w:numPr>
          <w:ilvl w:val="0"/>
          <w:numId w:val="13"/>
        </w:numPr>
        <w:spacing w:before="120" w:after="0" w:line="264" w:lineRule="auto"/>
        <w:jc w:val="both"/>
        <w:rPr>
          <w:rFonts w:ascii="Times New Roman" w:eastAsia="Times New Roman" w:hAnsi="Times New Roman" w:cs="Times New Roman"/>
        </w:rPr>
      </w:pPr>
      <w:r w:rsidRPr="006A1EE1">
        <w:rPr>
          <w:rFonts w:ascii="Times New Roman" w:eastAsia="Times New Roman" w:hAnsi="Times New Roman" w:cs="Times New Roman"/>
          <w:lang w:eastAsia="ja-JP"/>
        </w:rPr>
        <w:t>W przypadku braku porozumienia wszelkie spory wynikające w związku z realizacją niniejszej umowy rozstrzygać będzie sąd powszechny właściwy miejscowo dla Administratora Danych</w:t>
      </w:r>
      <w:r>
        <w:rPr>
          <w:rFonts w:ascii="Times New Roman" w:eastAsia="Times New Roman" w:hAnsi="Times New Roman" w:cs="Times New Roman"/>
          <w:lang w:eastAsia="ja-JP"/>
        </w:rPr>
        <w:t>.</w:t>
      </w:r>
    </w:p>
    <w:p w:rsidR="007D31D4" w:rsidRPr="00C34895" w:rsidRDefault="007D31D4" w:rsidP="00097985">
      <w:pPr>
        <w:numPr>
          <w:ilvl w:val="0"/>
          <w:numId w:val="13"/>
        </w:numPr>
        <w:spacing w:before="120" w:after="0" w:line="264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ja-JP"/>
        </w:rPr>
        <w:t>Żadna ze Stron nie może przenieść praw lub obowiązków wynikających z niniejszej Umowy na osoby trzecie bez pisemnej zgody drugiej Strony.</w:t>
      </w:r>
    </w:p>
    <w:p w:rsidR="00C52C2F" w:rsidRPr="00C34895" w:rsidRDefault="00C52C2F" w:rsidP="00C52C2F">
      <w:pPr>
        <w:widowControl w:val="0"/>
        <w:suppressAutoHyphens/>
        <w:overflowPunct w:val="0"/>
        <w:autoSpaceDE w:val="0"/>
        <w:spacing w:before="120" w:after="0" w:line="264" w:lineRule="auto"/>
        <w:jc w:val="both"/>
        <w:textAlignment w:val="baseline"/>
        <w:rPr>
          <w:rFonts w:ascii="Times New Roman" w:hAnsi="Times New Roman" w:cs="Times New Roman"/>
        </w:rPr>
      </w:pPr>
    </w:p>
    <w:p w:rsidR="008D3EE9" w:rsidRDefault="00A92C82" w:rsidP="001A7A44">
      <w:pPr>
        <w:rPr>
          <w:rFonts w:ascii="Times New Roman" w:hAnsi="Times New Roman" w:cs="Times New Roman"/>
          <w:b/>
        </w:rPr>
      </w:pPr>
      <w:r w:rsidRPr="00C34895">
        <w:rPr>
          <w:rFonts w:ascii="Times New Roman" w:hAnsi="Times New Roman" w:cs="Times New Roman"/>
          <w:b/>
        </w:rPr>
        <w:t>Administrator Danych</w:t>
      </w:r>
      <w:r w:rsidR="00C52C2F" w:rsidRPr="00C34895">
        <w:rPr>
          <w:rFonts w:ascii="Times New Roman" w:hAnsi="Times New Roman" w:cs="Times New Roman"/>
          <w:b/>
        </w:rPr>
        <w:tab/>
      </w:r>
      <w:r w:rsidR="00C52C2F" w:rsidRPr="00C34895">
        <w:rPr>
          <w:rFonts w:ascii="Times New Roman" w:hAnsi="Times New Roman" w:cs="Times New Roman"/>
          <w:b/>
        </w:rPr>
        <w:tab/>
      </w:r>
      <w:r w:rsidR="00C52C2F" w:rsidRPr="00C34895">
        <w:rPr>
          <w:rFonts w:ascii="Times New Roman" w:hAnsi="Times New Roman" w:cs="Times New Roman"/>
          <w:b/>
        </w:rPr>
        <w:tab/>
      </w:r>
      <w:r w:rsidR="00C52C2F" w:rsidRPr="00C34895">
        <w:rPr>
          <w:rFonts w:ascii="Times New Roman" w:hAnsi="Times New Roman" w:cs="Times New Roman"/>
          <w:b/>
        </w:rPr>
        <w:tab/>
      </w:r>
      <w:r w:rsidR="00C52C2F" w:rsidRPr="00C34895">
        <w:rPr>
          <w:rFonts w:ascii="Times New Roman" w:hAnsi="Times New Roman" w:cs="Times New Roman"/>
          <w:b/>
        </w:rPr>
        <w:tab/>
      </w:r>
      <w:r w:rsidR="00C52C2F" w:rsidRPr="00C34895">
        <w:rPr>
          <w:rFonts w:ascii="Times New Roman" w:hAnsi="Times New Roman" w:cs="Times New Roman"/>
          <w:b/>
        </w:rPr>
        <w:tab/>
      </w:r>
      <w:r w:rsidRPr="00C34895">
        <w:rPr>
          <w:rFonts w:ascii="Times New Roman" w:hAnsi="Times New Roman" w:cs="Times New Roman"/>
          <w:b/>
        </w:rPr>
        <w:t xml:space="preserve">Podmiot Przetwarzający </w:t>
      </w:r>
    </w:p>
    <w:p w:rsidR="002808FB" w:rsidRDefault="002808FB" w:rsidP="001A7A44">
      <w:pPr>
        <w:rPr>
          <w:rFonts w:ascii="Times New Roman" w:hAnsi="Times New Roman" w:cs="Times New Roman"/>
          <w:b/>
        </w:rPr>
      </w:pPr>
    </w:p>
    <w:p w:rsidR="002808FB" w:rsidRDefault="002808FB" w:rsidP="001A7A44">
      <w:pPr>
        <w:rPr>
          <w:rFonts w:ascii="Times New Roman" w:hAnsi="Times New Roman" w:cs="Times New Roman"/>
          <w:b/>
        </w:rPr>
      </w:pPr>
    </w:p>
    <w:p w:rsidR="001D3947" w:rsidRDefault="001D3947">
      <w:pPr>
        <w:rPr>
          <w:rFonts w:ascii="Times New Roman" w:hAnsi="Times New Roman" w:cs="Times New Roman"/>
        </w:rPr>
      </w:pPr>
    </w:p>
    <w:p w:rsidR="001D3947" w:rsidRPr="00C34895" w:rsidRDefault="001D3947" w:rsidP="002A69B6">
      <w:pPr>
        <w:spacing w:before="120" w:after="0" w:line="264" w:lineRule="auto"/>
        <w:rPr>
          <w:rFonts w:ascii="Times New Roman" w:hAnsi="Times New Roman" w:cs="Times New Roman"/>
        </w:rPr>
      </w:pPr>
    </w:p>
    <w:sectPr w:rsidR="001D3947" w:rsidRPr="00C3489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456" w:rsidRDefault="00423456" w:rsidP="009361EE">
      <w:pPr>
        <w:spacing w:after="0" w:line="240" w:lineRule="auto"/>
      </w:pPr>
      <w:r>
        <w:separator/>
      </w:r>
    </w:p>
  </w:endnote>
  <w:endnote w:type="continuationSeparator" w:id="0">
    <w:p w:rsidR="00423456" w:rsidRDefault="00423456" w:rsidP="00936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</w:rPr>
      <w:id w:val="158897944"/>
      <w:docPartObj>
        <w:docPartGallery w:val="Page Numbers (Bottom of Page)"/>
        <w:docPartUnique/>
      </w:docPartObj>
    </w:sdtPr>
    <w:sdtEndPr/>
    <w:sdtContent>
      <w:p w:rsidR="00CF078B" w:rsidRPr="00AA7B78" w:rsidRDefault="00CF078B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AA7B78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AA7B78">
          <w:rPr>
            <w:rFonts w:eastAsiaTheme="minorEastAsia"/>
            <w:sz w:val="20"/>
            <w:szCs w:val="20"/>
          </w:rPr>
          <w:fldChar w:fldCharType="begin"/>
        </w:r>
        <w:r w:rsidRPr="00AA7B78">
          <w:rPr>
            <w:sz w:val="20"/>
            <w:szCs w:val="20"/>
          </w:rPr>
          <w:instrText>PAGE    \* MERGEFORMAT</w:instrText>
        </w:r>
        <w:r w:rsidRPr="00AA7B78">
          <w:rPr>
            <w:rFonts w:eastAsiaTheme="minorEastAsia"/>
            <w:sz w:val="20"/>
            <w:szCs w:val="20"/>
          </w:rPr>
          <w:fldChar w:fldCharType="separate"/>
        </w:r>
        <w:r w:rsidR="001B79FA" w:rsidRPr="001B79FA">
          <w:rPr>
            <w:rFonts w:asciiTheme="majorHAnsi" w:eastAsiaTheme="majorEastAsia" w:hAnsiTheme="majorHAnsi" w:cstheme="majorBidi"/>
            <w:noProof/>
            <w:sz w:val="20"/>
            <w:szCs w:val="20"/>
          </w:rPr>
          <w:t>5</w:t>
        </w:r>
        <w:r w:rsidRPr="00AA7B78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CF078B" w:rsidRDefault="00CF07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456" w:rsidRDefault="00423456" w:rsidP="009361EE">
      <w:pPr>
        <w:spacing w:after="0" w:line="240" w:lineRule="auto"/>
      </w:pPr>
      <w:r>
        <w:separator/>
      </w:r>
    </w:p>
  </w:footnote>
  <w:footnote w:type="continuationSeparator" w:id="0">
    <w:p w:rsidR="00423456" w:rsidRDefault="00423456" w:rsidP="009361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72C9E"/>
    <w:multiLevelType w:val="hybridMultilevel"/>
    <w:tmpl w:val="D07A7AA2"/>
    <w:lvl w:ilvl="0" w:tplc="6C2C4EA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C0B86"/>
    <w:multiLevelType w:val="hybridMultilevel"/>
    <w:tmpl w:val="DF2EA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0C6A43"/>
    <w:multiLevelType w:val="hybridMultilevel"/>
    <w:tmpl w:val="DF2EA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007EE"/>
    <w:multiLevelType w:val="hybridMultilevel"/>
    <w:tmpl w:val="DF2EA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4938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B6C1A3A"/>
    <w:multiLevelType w:val="hybridMultilevel"/>
    <w:tmpl w:val="E8F0C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190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1583442"/>
    <w:multiLevelType w:val="hybridMultilevel"/>
    <w:tmpl w:val="1DDABAC8"/>
    <w:lvl w:ilvl="0" w:tplc="7F92858E">
      <w:start w:val="1"/>
      <w:numFmt w:val="decimal"/>
      <w:lvlText w:val="%1."/>
      <w:lvlJc w:val="left"/>
      <w:pPr>
        <w:ind w:left="711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0">
    <w:nsid w:val="32837A2C"/>
    <w:multiLevelType w:val="hybridMultilevel"/>
    <w:tmpl w:val="DF2EA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4932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A657479"/>
    <w:multiLevelType w:val="hybridMultilevel"/>
    <w:tmpl w:val="DF2EA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0C2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4604803"/>
    <w:multiLevelType w:val="hybridMultilevel"/>
    <w:tmpl w:val="9EACBE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365066"/>
    <w:multiLevelType w:val="hybridMultilevel"/>
    <w:tmpl w:val="F1B09364"/>
    <w:lvl w:ilvl="0" w:tplc="E440EF5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9AD33C7"/>
    <w:multiLevelType w:val="hybridMultilevel"/>
    <w:tmpl w:val="19E6D008"/>
    <w:lvl w:ilvl="0" w:tplc="0C2C37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4BD2710B"/>
    <w:multiLevelType w:val="multilevel"/>
    <w:tmpl w:val="FCC246E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CB90BF0"/>
    <w:multiLevelType w:val="hybridMultilevel"/>
    <w:tmpl w:val="DF2EA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FE0052B"/>
    <w:multiLevelType w:val="hybridMultilevel"/>
    <w:tmpl w:val="DF2EA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4A86E9B"/>
    <w:multiLevelType w:val="hybridMultilevel"/>
    <w:tmpl w:val="5120B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B01FDA"/>
    <w:multiLevelType w:val="hybridMultilevel"/>
    <w:tmpl w:val="481E3976"/>
    <w:lvl w:ilvl="0" w:tplc="BF16410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23">
    <w:nsid w:val="56746B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8EB05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6">
    <w:nsid w:val="64B5376D"/>
    <w:multiLevelType w:val="hybridMultilevel"/>
    <w:tmpl w:val="4F74AA26"/>
    <w:lvl w:ilvl="0" w:tplc="CF6CFD42">
      <w:start w:val="1"/>
      <w:numFmt w:val="lowerLetter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7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210997"/>
    <w:multiLevelType w:val="hybridMultilevel"/>
    <w:tmpl w:val="198C8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FA5CAD"/>
    <w:multiLevelType w:val="hybridMultilevel"/>
    <w:tmpl w:val="C1661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9A6D28"/>
    <w:multiLevelType w:val="multilevel"/>
    <w:tmpl w:val="EF8C74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D9657D5"/>
    <w:multiLevelType w:val="hybridMultilevel"/>
    <w:tmpl w:val="DF2EA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DA81504"/>
    <w:multiLevelType w:val="hybridMultilevel"/>
    <w:tmpl w:val="D07A7AA2"/>
    <w:lvl w:ilvl="0" w:tplc="6C2C4EA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33">
    <w:nsid w:val="75690FEF"/>
    <w:multiLevelType w:val="multilevel"/>
    <w:tmpl w:val="5E1485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173ECE"/>
    <w:multiLevelType w:val="hybridMultilevel"/>
    <w:tmpl w:val="AD8C49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F763295"/>
    <w:multiLevelType w:val="hybridMultilevel"/>
    <w:tmpl w:val="952AEE4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22"/>
  </w:num>
  <w:num w:numId="4">
    <w:abstractNumId w:val="6"/>
  </w:num>
  <w:num w:numId="5">
    <w:abstractNumId w:val="25"/>
  </w:num>
  <w:num w:numId="6">
    <w:abstractNumId w:val="7"/>
  </w:num>
  <w:num w:numId="7">
    <w:abstractNumId w:val="21"/>
  </w:num>
  <w:num w:numId="8">
    <w:abstractNumId w:val="17"/>
  </w:num>
  <w:num w:numId="9">
    <w:abstractNumId w:val="16"/>
  </w:num>
  <w:num w:numId="10">
    <w:abstractNumId w:val="8"/>
  </w:num>
  <w:num w:numId="11">
    <w:abstractNumId w:val="33"/>
  </w:num>
  <w:num w:numId="12">
    <w:abstractNumId w:val="0"/>
  </w:num>
  <w:num w:numId="13">
    <w:abstractNumId w:val="11"/>
  </w:num>
  <w:num w:numId="14">
    <w:abstractNumId w:val="24"/>
  </w:num>
  <w:num w:numId="15">
    <w:abstractNumId w:val="23"/>
  </w:num>
  <w:num w:numId="16">
    <w:abstractNumId w:val="10"/>
  </w:num>
  <w:num w:numId="17">
    <w:abstractNumId w:val="20"/>
  </w:num>
  <w:num w:numId="18">
    <w:abstractNumId w:val="1"/>
  </w:num>
  <w:num w:numId="19">
    <w:abstractNumId w:val="5"/>
  </w:num>
  <w:num w:numId="20">
    <w:abstractNumId w:val="12"/>
  </w:num>
  <w:num w:numId="21">
    <w:abstractNumId w:val="15"/>
  </w:num>
  <w:num w:numId="22">
    <w:abstractNumId w:val="27"/>
  </w:num>
  <w:num w:numId="23">
    <w:abstractNumId w:val="14"/>
  </w:num>
  <w:num w:numId="24">
    <w:abstractNumId w:val="31"/>
  </w:num>
  <w:num w:numId="25">
    <w:abstractNumId w:val="32"/>
  </w:num>
  <w:num w:numId="26">
    <w:abstractNumId w:val="35"/>
  </w:num>
  <w:num w:numId="27">
    <w:abstractNumId w:val="19"/>
  </w:num>
  <w:num w:numId="28">
    <w:abstractNumId w:val="34"/>
  </w:num>
  <w:num w:numId="29">
    <w:abstractNumId w:val="3"/>
  </w:num>
  <w:num w:numId="30">
    <w:abstractNumId w:val="4"/>
  </w:num>
  <w:num w:numId="31">
    <w:abstractNumId w:val="26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36"/>
  </w:num>
  <w:num w:numId="35">
    <w:abstractNumId w:val="9"/>
  </w:num>
  <w:num w:numId="36">
    <w:abstractNumId w:val="28"/>
  </w:num>
  <w:num w:numId="37">
    <w:abstractNumId w:val="29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">
    <w15:presenceInfo w15:providerId="None" w15:userId="S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622"/>
    <w:rsid w:val="00000DFB"/>
    <w:rsid w:val="00001FCF"/>
    <w:rsid w:val="000242CE"/>
    <w:rsid w:val="00025602"/>
    <w:rsid w:val="00040D37"/>
    <w:rsid w:val="000433D9"/>
    <w:rsid w:val="00046D6D"/>
    <w:rsid w:val="00050EEF"/>
    <w:rsid w:val="00051A39"/>
    <w:rsid w:val="00052194"/>
    <w:rsid w:val="00052210"/>
    <w:rsid w:val="0006055D"/>
    <w:rsid w:val="000639C8"/>
    <w:rsid w:val="000650E5"/>
    <w:rsid w:val="000655CA"/>
    <w:rsid w:val="0007330B"/>
    <w:rsid w:val="00073F18"/>
    <w:rsid w:val="00074DD7"/>
    <w:rsid w:val="0008039D"/>
    <w:rsid w:val="00080A8C"/>
    <w:rsid w:val="00081389"/>
    <w:rsid w:val="00081BB2"/>
    <w:rsid w:val="00082B48"/>
    <w:rsid w:val="00084441"/>
    <w:rsid w:val="00084E10"/>
    <w:rsid w:val="0008560C"/>
    <w:rsid w:val="00092601"/>
    <w:rsid w:val="00092C43"/>
    <w:rsid w:val="000931D0"/>
    <w:rsid w:val="000945EE"/>
    <w:rsid w:val="00096052"/>
    <w:rsid w:val="00097985"/>
    <w:rsid w:val="000A0888"/>
    <w:rsid w:val="000A0D0E"/>
    <w:rsid w:val="000A2EFE"/>
    <w:rsid w:val="000A3383"/>
    <w:rsid w:val="000A3BBC"/>
    <w:rsid w:val="000A4312"/>
    <w:rsid w:val="000A6DB0"/>
    <w:rsid w:val="000B5F11"/>
    <w:rsid w:val="000C54EF"/>
    <w:rsid w:val="000C5F1E"/>
    <w:rsid w:val="000C61AF"/>
    <w:rsid w:val="000C682D"/>
    <w:rsid w:val="000C7D8F"/>
    <w:rsid w:val="000D0E60"/>
    <w:rsid w:val="000D5B53"/>
    <w:rsid w:val="000E0257"/>
    <w:rsid w:val="000E0CE4"/>
    <w:rsid w:val="000E1366"/>
    <w:rsid w:val="000E13E5"/>
    <w:rsid w:val="000E57F6"/>
    <w:rsid w:val="00103D29"/>
    <w:rsid w:val="001065FE"/>
    <w:rsid w:val="00111B0B"/>
    <w:rsid w:val="00112D35"/>
    <w:rsid w:val="00112FC7"/>
    <w:rsid w:val="00121E5D"/>
    <w:rsid w:val="001244C5"/>
    <w:rsid w:val="0012515C"/>
    <w:rsid w:val="00127ACB"/>
    <w:rsid w:val="00135245"/>
    <w:rsid w:val="00135818"/>
    <w:rsid w:val="001376E2"/>
    <w:rsid w:val="00137C1A"/>
    <w:rsid w:val="00140D1C"/>
    <w:rsid w:val="00140FB3"/>
    <w:rsid w:val="00142860"/>
    <w:rsid w:val="00146A91"/>
    <w:rsid w:val="00146FE7"/>
    <w:rsid w:val="00150DC5"/>
    <w:rsid w:val="00167D93"/>
    <w:rsid w:val="001820C4"/>
    <w:rsid w:val="00183229"/>
    <w:rsid w:val="001837F3"/>
    <w:rsid w:val="00183A02"/>
    <w:rsid w:val="00186B5D"/>
    <w:rsid w:val="0018793C"/>
    <w:rsid w:val="00194540"/>
    <w:rsid w:val="00196302"/>
    <w:rsid w:val="00197824"/>
    <w:rsid w:val="001A1FEA"/>
    <w:rsid w:val="001A4E9B"/>
    <w:rsid w:val="001A5820"/>
    <w:rsid w:val="001A7A44"/>
    <w:rsid w:val="001B085C"/>
    <w:rsid w:val="001B1AE4"/>
    <w:rsid w:val="001B1F1C"/>
    <w:rsid w:val="001B3DD3"/>
    <w:rsid w:val="001B79FA"/>
    <w:rsid w:val="001C27D8"/>
    <w:rsid w:val="001C7C3C"/>
    <w:rsid w:val="001C7C53"/>
    <w:rsid w:val="001D3947"/>
    <w:rsid w:val="001D40F8"/>
    <w:rsid w:val="001E0EF3"/>
    <w:rsid w:val="001F48C4"/>
    <w:rsid w:val="001F5BC4"/>
    <w:rsid w:val="001F74AF"/>
    <w:rsid w:val="0020123E"/>
    <w:rsid w:val="00202012"/>
    <w:rsid w:val="0020423F"/>
    <w:rsid w:val="00214581"/>
    <w:rsid w:val="002153A4"/>
    <w:rsid w:val="00216C00"/>
    <w:rsid w:val="00222BD2"/>
    <w:rsid w:val="00222C1B"/>
    <w:rsid w:val="00230CC4"/>
    <w:rsid w:val="0023367C"/>
    <w:rsid w:val="002342EA"/>
    <w:rsid w:val="00235222"/>
    <w:rsid w:val="00235437"/>
    <w:rsid w:val="00237D5F"/>
    <w:rsid w:val="00246ABE"/>
    <w:rsid w:val="00247A2B"/>
    <w:rsid w:val="00252A5A"/>
    <w:rsid w:val="00253AA1"/>
    <w:rsid w:val="00253C9F"/>
    <w:rsid w:val="00260CE3"/>
    <w:rsid w:val="002616CE"/>
    <w:rsid w:val="0027020E"/>
    <w:rsid w:val="00273561"/>
    <w:rsid w:val="002759B8"/>
    <w:rsid w:val="002808FB"/>
    <w:rsid w:val="00280AB8"/>
    <w:rsid w:val="002838A9"/>
    <w:rsid w:val="00284A37"/>
    <w:rsid w:val="00291AD5"/>
    <w:rsid w:val="0029203D"/>
    <w:rsid w:val="002968A1"/>
    <w:rsid w:val="002A07E5"/>
    <w:rsid w:val="002A1545"/>
    <w:rsid w:val="002A38D4"/>
    <w:rsid w:val="002A492F"/>
    <w:rsid w:val="002A69B6"/>
    <w:rsid w:val="002A73D6"/>
    <w:rsid w:val="002B0B9B"/>
    <w:rsid w:val="002B2FF4"/>
    <w:rsid w:val="002C1F70"/>
    <w:rsid w:val="002C4A01"/>
    <w:rsid w:val="002C7C48"/>
    <w:rsid w:val="002D16E7"/>
    <w:rsid w:val="002D373A"/>
    <w:rsid w:val="002E7031"/>
    <w:rsid w:val="002F19F2"/>
    <w:rsid w:val="002F3370"/>
    <w:rsid w:val="00305952"/>
    <w:rsid w:val="00311AAB"/>
    <w:rsid w:val="00316F52"/>
    <w:rsid w:val="00317EF4"/>
    <w:rsid w:val="00324CB2"/>
    <w:rsid w:val="003278C1"/>
    <w:rsid w:val="003278CA"/>
    <w:rsid w:val="00332E38"/>
    <w:rsid w:val="0033593E"/>
    <w:rsid w:val="00343B1C"/>
    <w:rsid w:val="00344501"/>
    <w:rsid w:val="00347097"/>
    <w:rsid w:val="0036664F"/>
    <w:rsid w:val="003704FB"/>
    <w:rsid w:val="00391E96"/>
    <w:rsid w:val="00392A2B"/>
    <w:rsid w:val="00395146"/>
    <w:rsid w:val="00396AFA"/>
    <w:rsid w:val="003A53B2"/>
    <w:rsid w:val="003A5D34"/>
    <w:rsid w:val="003A7FDC"/>
    <w:rsid w:val="003B12A6"/>
    <w:rsid w:val="003B1D69"/>
    <w:rsid w:val="003B3BFF"/>
    <w:rsid w:val="003C3DD3"/>
    <w:rsid w:val="003C4BC7"/>
    <w:rsid w:val="003D0C3B"/>
    <w:rsid w:val="003D38AB"/>
    <w:rsid w:val="003D3AC7"/>
    <w:rsid w:val="003D3D38"/>
    <w:rsid w:val="003D6D38"/>
    <w:rsid w:val="003E5890"/>
    <w:rsid w:val="003E5ED5"/>
    <w:rsid w:val="003F6645"/>
    <w:rsid w:val="003F6AF3"/>
    <w:rsid w:val="00400F9D"/>
    <w:rsid w:val="0040308A"/>
    <w:rsid w:val="0040624C"/>
    <w:rsid w:val="00411D2F"/>
    <w:rsid w:val="00415B1B"/>
    <w:rsid w:val="00416EC7"/>
    <w:rsid w:val="004209BB"/>
    <w:rsid w:val="00423456"/>
    <w:rsid w:val="004243F0"/>
    <w:rsid w:val="00425AB7"/>
    <w:rsid w:val="00432312"/>
    <w:rsid w:val="00441D0B"/>
    <w:rsid w:val="004474C1"/>
    <w:rsid w:val="00447A16"/>
    <w:rsid w:val="00455F0D"/>
    <w:rsid w:val="00457736"/>
    <w:rsid w:val="00460643"/>
    <w:rsid w:val="00476D13"/>
    <w:rsid w:val="004848B4"/>
    <w:rsid w:val="00484E45"/>
    <w:rsid w:val="004863B6"/>
    <w:rsid w:val="00487399"/>
    <w:rsid w:val="00492EB5"/>
    <w:rsid w:val="0049358E"/>
    <w:rsid w:val="004A3866"/>
    <w:rsid w:val="004A785D"/>
    <w:rsid w:val="004B3922"/>
    <w:rsid w:val="004B678C"/>
    <w:rsid w:val="004B76D4"/>
    <w:rsid w:val="004B7D2F"/>
    <w:rsid w:val="004C1483"/>
    <w:rsid w:val="004C389C"/>
    <w:rsid w:val="004C6C9D"/>
    <w:rsid w:val="004D0C23"/>
    <w:rsid w:val="004D20DB"/>
    <w:rsid w:val="004D356D"/>
    <w:rsid w:val="004D38D8"/>
    <w:rsid w:val="004D4A7E"/>
    <w:rsid w:val="004D5088"/>
    <w:rsid w:val="004E451B"/>
    <w:rsid w:val="004F0108"/>
    <w:rsid w:val="004F2CCE"/>
    <w:rsid w:val="004F5C56"/>
    <w:rsid w:val="005025B3"/>
    <w:rsid w:val="005046C4"/>
    <w:rsid w:val="00505621"/>
    <w:rsid w:val="00514986"/>
    <w:rsid w:val="00515FF5"/>
    <w:rsid w:val="00516FB1"/>
    <w:rsid w:val="00517359"/>
    <w:rsid w:val="00520F48"/>
    <w:rsid w:val="00527296"/>
    <w:rsid w:val="00527E7B"/>
    <w:rsid w:val="00530086"/>
    <w:rsid w:val="00533147"/>
    <w:rsid w:val="00551310"/>
    <w:rsid w:val="005548D5"/>
    <w:rsid w:val="00556DA5"/>
    <w:rsid w:val="005579DE"/>
    <w:rsid w:val="00560F6F"/>
    <w:rsid w:val="00566C78"/>
    <w:rsid w:val="005824FA"/>
    <w:rsid w:val="0058475A"/>
    <w:rsid w:val="0058547F"/>
    <w:rsid w:val="005912F7"/>
    <w:rsid w:val="00595737"/>
    <w:rsid w:val="00597896"/>
    <w:rsid w:val="005A1A90"/>
    <w:rsid w:val="005A28F7"/>
    <w:rsid w:val="005A7ACC"/>
    <w:rsid w:val="005B2E6D"/>
    <w:rsid w:val="005C1702"/>
    <w:rsid w:val="005C5D9F"/>
    <w:rsid w:val="005C67B2"/>
    <w:rsid w:val="005D4A50"/>
    <w:rsid w:val="005D68A9"/>
    <w:rsid w:val="005D7A65"/>
    <w:rsid w:val="005E2690"/>
    <w:rsid w:val="005E293D"/>
    <w:rsid w:val="005F013C"/>
    <w:rsid w:val="005F120F"/>
    <w:rsid w:val="005F734D"/>
    <w:rsid w:val="0060024A"/>
    <w:rsid w:val="00605A50"/>
    <w:rsid w:val="006069EA"/>
    <w:rsid w:val="00606FF4"/>
    <w:rsid w:val="006123EB"/>
    <w:rsid w:val="00613784"/>
    <w:rsid w:val="0062748E"/>
    <w:rsid w:val="00635A13"/>
    <w:rsid w:val="0063709B"/>
    <w:rsid w:val="00637E21"/>
    <w:rsid w:val="00644DC4"/>
    <w:rsid w:val="006454DC"/>
    <w:rsid w:val="00647523"/>
    <w:rsid w:val="00653457"/>
    <w:rsid w:val="006555CB"/>
    <w:rsid w:val="0065726A"/>
    <w:rsid w:val="0066050E"/>
    <w:rsid w:val="006608A9"/>
    <w:rsid w:val="0066144D"/>
    <w:rsid w:val="00663E95"/>
    <w:rsid w:val="006654A3"/>
    <w:rsid w:val="00666136"/>
    <w:rsid w:val="006720B2"/>
    <w:rsid w:val="00674225"/>
    <w:rsid w:val="00680227"/>
    <w:rsid w:val="0068080C"/>
    <w:rsid w:val="0068353C"/>
    <w:rsid w:val="0068588A"/>
    <w:rsid w:val="0069018A"/>
    <w:rsid w:val="006927DF"/>
    <w:rsid w:val="006A1493"/>
    <w:rsid w:val="006A1EE1"/>
    <w:rsid w:val="006A5596"/>
    <w:rsid w:val="006A67DB"/>
    <w:rsid w:val="006B1718"/>
    <w:rsid w:val="006B245F"/>
    <w:rsid w:val="006B4003"/>
    <w:rsid w:val="006C082E"/>
    <w:rsid w:val="006C1F7C"/>
    <w:rsid w:val="006C5285"/>
    <w:rsid w:val="006C5E07"/>
    <w:rsid w:val="006C5F19"/>
    <w:rsid w:val="006C7E55"/>
    <w:rsid w:val="006E3DD2"/>
    <w:rsid w:val="006E4BD5"/>
    <w:rsid w:val="006E72F1"/>
    <w:rsid w:val="006F1508"/>
    <w:rsid w:val="006F175C"/>
    <w:rsid w:val="006F2E39"/>
    <w:rsid w:val="006F3062"/>
    <w:rsid w:val="006F3B24"/>
    <w:rsid w:val="00707E4C"/>
    <w:rsid w:val="00712082"/>
    <w:rsid w:val="00724412"/>
    <w:rsid w:val="007313F5"/>
    <w:rsid w:val="00732797"/>
    <w:rsid w:val="00737B13"/>
    <w:rsid w:val="00741F62"/>
    <w:rsid w:val="00742DA8"/>
    <w:rsid w:val="00742FFB"/>
    <w:rsid w:val="00743922"/>
    <w:rsid w:val="00746D78"/>
    <w:rsid w:val="007474E4"/>
    <w:rsid w:val="00756EED"/>
    <w:rsid w:val="00761C66"/>
    <w:rsid w:val="00764420"/>
    <w:rsid w:val="00764791"/>
    <w:rsid w:val="0077470B"/>
    <w:rsid w:val="007751EB"/>
    <w:rsid w:val="00782892"/>
    <w:rsid w:val="0078751F"/>
    <w:rsid w:val="00787FE4"/>
    <w:rsid w:val="007913BA"/>
    <w:rsid w:val="00796D85"/>
    <w:rsid w:val="00796DF3"/>
    <w:rsid w:val="007970CB"/>
    <w:rsid w:val="007A20B2"/>
    <w:rsid w:val="007A4DA5"/>
    <w:rsid w:val="007A5B22"/>
    <w:rsid w:val="007A7FCF"/>
    <w:rsid w:val="007B4855"/>
    <w:rsid w:val="007B68B6"/>
    <w:rsid w:val="007B6D8B"/>
    <w:rsid w:val="007C18FB"/>
    <w:rsid w:val="007D1C54"/>
    <w:rsid w:val="007D31D4"/>
    <w:rsid w:val="007D4A2D"/>
    <w:rsid w:val="007D5181"/>
    <w:rsid w:val="007D6198"/>
    <w:rsid w:val="007D7E79"/>
    <w:rsid w:val="007D7F52"/>
    <w:rsid w:val="007E7EE4"/>
    <w:rsid w:val="007F0631"/>
    <w:rsid w:val="007F3430"/>
    <w:rsid w:val="00800A04"/>
    <w:rsid w:val="00802B38"/>
    <w:rsid w:val="00805D71"/>
    <w:rsid w:val="00806AD7"/>
    <w:rsid w:val="00806DF0"/>
    <w:rsid w:val="00807760"/>
    <w:rsid w:val="0081483B"/>
    <w:rsid w:val="00821716"/>
    <w:rsid w:val="00821C6E"/>
    <w:rsid w:val="008250F7"/>
    <w:rsid w:val="00831734"/>
    <w:rsid w:val="008474A2"/>
    <w:rsid w:val="00847E6A"/>
    <w:rsid w:val="00852175"/>
    <w:rsid w:val="00861CD6"/>
    <w:rsid w:val="00861ED2"/>
    <w:rsid w:val="008654F5"/>
    <w:rsid w:val="00871A1A"/>
    <w:rsid w:val="00872981"/>
    <w:rsid w:val="0087304D"/>
    <w:rsid w:val="008747A1"/>
    <w:rsid w:val="00881DC6"/>
    <w:rsid w:val="00881E0A"/>
    <w:rsid w:val="0088229A"/>
    <w:rsid w:val="00887276"/>
    <w:rsid w:val="008B0FFC"/>
    <w:rsid w:val="008B79AB"/>
    <w:rsid w:val="008C0B4A"/>
    <w:rsid w:val="008C3A0C"/>
    <w:rsid w:val="008C3F1A"/>
    <w:rsid w:val="008C4A43"/>
    <w:rsid w:val="008C6396"/>
    <w:rsid w:val="008D3EE9"/>
    <w:rsid w:val="008D44EC"/>
    <w:rsid w:val="008D516A"/>
    <w:rsid w:val="008D79C4"/>
    <w:rsid w:val="008E101E"/>
    <w:rsid w:val="008E45EB"/>
    <w:rsid w:val="008E4618"/>
    <w:rsid w:val="008F2C28"/>
    <w:rsid w:val="008F7E1A"/>
    <w:rsid w:val="009009D2"/>
    <w:rsid w:val="00904151"/>
    <w:rsid w:val="00904E0F"/>
    <w:rsid w:val="009101E9"/>
    <w:rsid w:val="00913773"/>
    <w:rsid w:val="00917022"/>
    <w:rsid w:val="00920722"/>
    <w:rsid w:val="009220EC"/>
    <w:rsid w:val="00922ED6"/>
    <w:rsid w:val="0092369E"/>
    <w:rsid w:val="00923D7D"/>
    <w:rsid w:val="00924700"/>
    <w:rsid w:val="00925B5F"/>
    <w:rsid w:val="009276F8"/>
    <w:rsid w:val="009337F4"/>
    <w:rsid w:val="00934F05"/>
    <w:rsid w:val="0093520D"/>
    <w:rsid w:val="009361EE"/>
    <w:rsid w:val="00936A11"/>
    <w:rsid w:val="00942CA3"/>
    <w:rsid w:val="00944BB2"/>
    <w:rsid w:val="00954577"/>
    <w:rsid w:val="009563C8"/>
    <w:rsid w:val="00957805"/>
    <w:rsid w:val="009611DB"/>
    <w:rsid w:val="00962B1F"/>
    <w:rsid w:val="009741F6"/>
    <w:rsid w:val="009815D2"/>
    <w:rsid w:val="0098266C"/>
    <w:rsid w:val="00987518"/>
    <w:rsid w:val="00990DC1"/>
    <w:rsid w:val="009954D1"/>
    <w:rsid w:val="0099724A"/>
    <w:rsid w:val="0099746A"/>
    <w:rsid w:val="0099753D"/>
    <w:rsid w:val="009A180E"/>
    <w:rsid w:val="009A2227"/>
    <w:rsid w:val="009A2A6B"/>
    <w:rsid w:val="009A5EF0"/>
    <w:rsid w:val="009B5DE1"/>
    <w:rsid w:val="009B7B29"/>
    <w:rsid w:val="009C07FC"/>
    <w:rsid w:val="009C54EE"/>
    <w:rsid w:val="009D1C21"/>
    <w:rsid w:val="009D70F0"/>
    <w:rsid w:val="009E0BFF"/>
    <w:rsid w:val="009E16F4"/>
    <w:rsid w:val="009E3BFA"/>
    <w:rsid w:val="009E4780"/>
    <w:rsid w:val="009F08A4"/>
    <w:rsid w:val="009F176D"/>
    <w:rsid w:val="009F2039"/>
    <w:rsid w:val="009F2132"/>
    <w:rsid w:val="009F3F1D"/>
    <w:rsid w:val="009F5889"/>
    <w:rsid w:val="00A1636C"/>
    <w:rsid w:val="00A2037B"/>
    <w:rsid w:val="00A20A98"/>
    <w:rsid w:val="00A25491"/>
    <w:rsid w:val="00A279CA"/>
    <w:rsid w:val="00A3022C"/>
    <w:rsid w:val="00A31B45"/>
    <w:rsid w:val="00A34486"/>
    <w:rsid w:val="00A35B07"/>
    <w:rsid w:val="00A4180A"/>
    <w:rsid w:val="00A42BDA"/>
    <w:rsid w:val="00A45B7A"/>
    <w:rsid w:val="00A460E4"/>
    <w:rsid w:val="00A51B5C"/>
    <w:rsid w:val="00A53949"/>
    <w:rsid w:val="00A57E2D"/>
    <w:rsid w:val="00A603D8"/>
    <w:rsid w:val="00A618E0"/>
    <w:rsid w:val="00A67596"/>
    <w:rsid w:val="00A71676"/>
    <w:rsid w:val="00A716F0"/>
    <w:rsid w:val="00A82870"/>
    <w:rsid w:val="00A861F0"/>
    <w:rsid w:val="00A92C82"/>
    <w:rsid w:val="00A92D12"/>
    <w:rsid w:val="00A970D8"/>
    <w:rsid w:val="00AA1100"/>
    <w:rsid w:val="00AA48A1"/>
    <w:rsid w:val="00AA7B78"/>
    <w:rsid w:val="00AB06C6"/>
    <w:rsid w:val="00AC14BB"/>
    <w:rsid w:val="00AC16F2"/>
    <w:rsid w:val="00AC2CC3"/>
    <w:rsid w:val="00AC632C"/>
    <w:rsid w:val="00AC63D0"/>
    <w:rsid w:val="00AD0CAB"/>
    <w:rsid w:val="00AD1743"/>
    <w:rsid w:val="00AD1DFC"/>
    <w:rsid w:val="00AE4A4D"/>
    <w:rsid w:val="00AE6725"/>
    <w:rsid w:val="00AE6958"/>
    <w:rsid w:val="00AE6CCE"/>
    <w:rsid w:val="00AE7218"/>
    <w:rsid w:val="00AE7474"/>
    <w:rsid w:val="00AE7A63"/>
    <w:rsid w:val="00AF420D"/>
    <w:rsid w:val="00AF5079"/>
    <w:rsid w:val="00AF7A63"/>
    <w:rsid w:val="00B00C18"/>
    <w:rsid w:val="00B0157D"/>
    <w:rsid w:val="00B04B10"/>
    <w:rsid w:val="00B073CC"/>
    <w:rsid w:val="00B1045C"/>
    <w:rsid w:val="00B13279"/>
    <w:rsid w:val="00B17D50"/>
    <w:rsid w:val="00B309C1"/>
    <w:rsid w:val="00B416A9"/>
    <w:rsid w:val="00B4620A"/>
    <w:rsid w:val="00B51925"/>
    <w:rsid w:val="00B53CD6"/>
    <w:rsid w:val="00B54500"/>
    <w:rsid w:val="00B554D6"/>
    <w:rsid w:val="00B5659B"/>
    <w:rsid w:val="00B57852"/>
    <w:rsid w:val="00B60A77"/>
    <w:rsid w:val="00B63A78"/>
    <w:rsid w:val="00B64383"/>
    <w:rsid w:val="00B658E6"/>
    <w:rsid w:val="00B73DBF"/>
    <w:rsid w:val="00B7446D"/>
    <w:rsid w:val="00B75117"/>
    <w:rsid w:val="00B811A8"/>
    <w:rsid w:val="00B860ED"/>
    <w:rsid w:val="00B96C2D"/>
    <w:rsid w:val="00BA2893"/>
    <w:rsid w:val="00BA2D50"/>
    <w:rsid w:val="00BA36E9"/>
    <w:rsid w:val="00BA519B"/>
    <w:rsid w:val="00BA679A"/>
    <w:rsid w:val="00BB7A3C"/>
    <w:rsid w:val="00BC0AF1"/>
    <w:rsid w:val="00BC136F"/>
    <w:rsid w:val="00BC1975"/>
    <w:rsid w:val="00BC4D70"/>
    <w:rsid w:val="00BC62E8"/>
    <w:rsid w:val="00BD30D3"/>
    <w:rsid w:val="00BD41DF"/>
    <w:rsid w:val="00BE0837"/>
    <w:rsid w:val="00BE4680"/>
    <w:rsid w:val="00BF0CC8"/>
    <w:rsid w:val="00BF1745"/>
    <w:rsid w:val="00BF1D0F"/>
    <w:rsid w:val="00BF7AA7"/>
    <w:rsid w:val="00C04524"/>
    <w:rsid w:val="00C06D9F"/>
    <w:rsid w:val="00C1592F"/>
    <w:rsid w:val="00C23CDF"/>
    <w:rsid w:val="00C2555F"/>
    <w:rsid w:val="00C256BA"/>
    <w:rsid w:val="00C271E6"/>
    <w:rsid w:val="00C31B15"/>
    <w:rsid w:val="00C321FA"/>
    <w:rsid w:val="00C34895"/>
    <w:rsid w:val="00C356F0"/>
    <w:rsid w:val="00C35827"/>
    <w:rsid w:val="00C511D7"/>
    <w:rsid w:val="00C51CF9"/>
    <w:rsid w:val="00C51E08"/>
    <w:rsid w:val="00C52C2F"/>
    <w:rsid w:val="00C53F56"/>
    <w:rsid w:val="00C60F96"/>
    <w:rsid w:val="00C614C0"/>
    <w:rsid w:val="00C62DDC"/>
    <w:rsid w:val="00C632AE"/>
    <w:rsid w:val="00C6488B"/>
    <w:rsid w:val="00C658C4"/>
    <w:rsid w:val="00C664B3"/>
    <w:rsid w:val="00C66FBA"/>
    <w:rsid w:val="00C713CD"/>
    <w:rsid w:val="00C73596"/>
    <w:rsid w:val="00C7541F"/>
    <w:rsid w:val="00C765C2"/>
    <w:rsid w:val="00C8748E"/>
    <w:rsid w:val="00C87B3D"/>
    <w:rsid w:val="00C91086"/>
    <w:rsid w:val="00C91899"/>
    <w:rsid w:val="00C96A08"/>
    <w:rsid w:val="00CA01AE"/>
    <w:rsid w:val="00CA16B1"/>
    <w:rsid w:val="00CA2BEC"/>
    <w:rsid w:val="00CA3292"/>
    <w:rsid w:val="00CA3A40"/>
    <w:rsid w:val="00CA7C3D"/>
    <w:rsid w:val="00CB005E"/>
    <w:rsid w:val="00CB200A"/>
    <w:rsid w:val="00CB5E90"/>
    <w:rsid w:val="00CB6259"/>
    <w:rsid w:val="00CB67E3"/>
    <w:rsid w:val="00CB7347"/>
    <w:rsid w:val="00CB7C07"/>
    <w:rsid w:val="00CD2911"/>
    <w:rsid w:val="00CD3980"/>
    <w:rsid w:val="00CE2313"/>
    <w:rsid w:val="00CE5E4D"/>
    <w:rsid w:val="00CE7B00"/>
    <w:rsid w:val="00CF078B"/>
    <w:rsid w:val="00CF7D2D"/>
    <w:rsid w:val="00D05A2C"/>
    <w:rsid w:val="00D10401"/>
    <w:rsid w:val="00D117E2"/>
    <w:rsid w:val="00D16BE8"/>
    <w:rsid w:val="00D23038"/>
    <w:rsid w:val="00D24462"/>
    <w:rsid w:val="00D24C1B"/>
    <w:rsid w:val="00D24C1E"/>
    <w:rsid w:val="00D34021"/>
    <w:rsid w:val="00D3463C"/>
    <w:rsid w:val="00D4037E"/>
    <w:rsid w:val="00D432D7"/>
    <w:rsid w:val="00D437F3"/>
    <w:rsid w:val="00D438A6"/>
    <w:rsid w:val="00D4694E"/>
    <w:rsid w:val="00D52458"/>
    <w:rsid w:val="00D57106"/>
    <w:rsid w:val="00D62C1F"/>
    <w:rsid w:val="00D6473D"/>
    <w:rsid w:val="00D65C1C"/>
    <w:rsid w:val="00D7519D"/>
    <w:rsid w:val="00D833A5"/>
    <w:rsid w:val="00DA35BC"/>
    <w:rsid w:val="00DA4AF5"/>
    <w:rsid w:val="00DA747F"/>
    <w:rsid w:val="00DB74F3"/>
    <w:rsid w:val="00DB75E5"/>
    <w:rsid w:val="00DD0C98"/>
    <w:rsid w:val="00DD2424"/>
    <w:rsid w:val="00DD2C40"/>
    <w:rsid w:val="00DD2ED9"/>
    <w:rsid w:val="00DD63BE"/>
    <w:rsid w:val="00DD6826"/>
    <w:rsid w:val="00DE205B"/>
    <w:rsid w:val="00DF0BAB"/>
    <w:rsid w:val="00DF2E99"/>
    <w:rsid w:val="00DF3614"/>
    <w:rsid w:val="00E01663"/>
    <w:rsid w:val="00E0592A"/>
    <w:rsid w:val="00E064B5"/>
    <w:rsid w:val="00E10EB7"/>
    <w:rsid w:val="00E14AF5"/>
    <w:rsid w:val="00E15F2E"/>
    <w:rsid w:val="00E243DA"/>
    <w:rsid w:val="00E353C9"/>
    <w:rsid w:val="00E35C96"/>
    <w:rsid w:val="00E41C3E"/>
    <w:rsid w:val="00E45A0C"/>
    <w:rsid w:val="00E45F1B"/>
    <w:rsid w:val="00E46EB1"/>
    <w:rsid w:val="00E50B67"/>
    <w:rsid w:val="00E510BE"/>
    <w:rsid w:val="00E5116D"/>
    <w:rsid w:val="00E513D7"/>
    <w:rsid w:val="00E53B13"/>
    <w:rsid w:val="00E57A35"/>
    <w:rsid w:val="00E65C47"/>
    <w:rsid w:val="00E70D01"/>
    <w:rsid w:val="00E71D14"/>
    <w:rsid w:val="00E75179"/>
    <w:rsid w:val="00E84F90"/>
    <w:rsid w:val="00E855F9"/>
    <w:rsid w:val="00E856CD"/>
    <w:rsid w:val="00E87884"/>
    <w:rsid w:val="00EB2BE7"/>
    <w:rsid w:val="00ED4133"/>
    <w:rsid w:val="00EE497E"/>
    <w:rsid w:val="00EF0357"/>
    <w:rsid w:val="00EF1808"/>
    <w:rsid w:val="00EF49C3"/>
    <w:rsid w:val="00F00E40"/>
    <w:rsid w:val="00F02D0F"/>
    <w:rsid w:val="00F0410F"/>
    <w:rsid w:val="00F04B50"/>
    <w:rsid w:val="00F102AB"/>
    <w:rsid w:val="00F1111D"/>
    <w:rsid w:val="00F1532A"/>
    <w:rsid w:val="00F15CE2"/>
    <w:rsid w:val="00F314B9"/>
    <w:rsid w:val="00F31A04"/>
    <w:rsid w:val="00F32A7E"/>
    <w:rsid w:val="00F3635A"/>
    <w:rsid w:val="00F4702A"/>
    <w:rsid w:val="00F47C9A"/>
    <w:rsid w:val="00F501E2"/>
    <w:rsid w:val="00F50622"/>
    <w:rsid w:val="00F51C44"/>
    <w:rsid w:val="00F528AB"/>
    <w:rsid w:val="00F52A6D"/>
    <w:rsid w:val="00F639BE"/>
    <w:rsid w:val="00F63DBE"/>
    <w:rsid w:val="00F65682"/>
    <w:rsid w:val="00F73024"/>
    <w:rsid w:val="00F80179"/>
    <w:rsid w:val="00F956FC"/>
    <w:rsid w:val="00F962E5"/>
    <w:rsid w:val="00FA1CDD"/>
    <w:rsid w:val="00FA2C2D"/>
    <w:rsid w:val="00FA2F1C"/>
    <w:rsid w:val="00FA388E"/>
    <w:rsid w:val="00FA3C3D"/>
    <w:rsid w:val="00FA5175"/>
    <w:rsid w:val="00FC06BE"/>
    <w:rsid w:val="00FC3834"/>
    <w:rsid w:val="00FC567E"/>
    <w:rsid w:val="00FD36EA"/>
    <w:rsid w:val="00FD6EAC"/>
    <w:rsid w:val="00FE4FD0"/>
    <w:rsid w:val="00FF5A19"/>
    <w:rsid w:val="00FF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F506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06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06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6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506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21FA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21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36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61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361EE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457736"/>
    <w:pPr>
      <w:spacing w:after="0" w:line="240" w:lineRule="auto"/>
    </w:pPr>
  </w:style>
  <w:style w:type="character" w:customStyle="1" w:styleId="Teksttreci">
    <w:name w:val="Tekst treści_"/>
    <w:link w:val="Teksttreci1"/>
    <w:rsid w:val="007A7FCF"/>
    <w:rPr>
      <w:rFonts w:ascii="Calibri" w:hAnsi="Calibri" w:cs="Calibri"/>
      <w:color w:val="000000"/>
      <w:spacing w:val="4"/>
      <w:sz w:val="19"/>
      <w:szCs w:val="19"/>
      <w:shd w:val="clear" w:color="auto" w:fill="FFFFFF"/>
      <w:lang w:eastAsia="pl-PL"/>
    </w:rPr>
  </w:style>
  <w:style w:type="paragraph" w:customStyle="1" w:styleId="Teksttreci1">
    <w:name w:val="Tekst treści1"/>
    <w:basedOn w:val="Normalny"/>
    <w:link w:val="Teksttreci"/>
    <w:rsid w:val="007A7FCF"/>
    <w:pPr>
      <w:widowControl w:val="0"/>
      <w:shd w:val="clear" w:color="auto" w:fill="FFFFFF"/>
      <w:spacing w:after="360" w:line="269" w:lineRule="exact"/>
      <w:ind w:hanging="420"/>
      <w:jc w:val="center"/>
    </w:pPr>
    <w:rPr>
      <w:rFonts w:ascii="Calibri" w:hAnsi="Calibri" w:cs="Calibri"/>
      <w:color w:val="000000"/>
      <w:spacing w:val="4"/>
      <w:sz w:val="19"/>
      <w:szCs w:val="19"/>
      <w:lang w:eastAsia="pl-PL"/>
    </w:rPr>
  </w:style>
  <w:style w:type="character" w:customStyle="1" w:styleId="TeksttreciPogrubienie">
    <w:name w:val="Tekst treści + Pogrubienie"/>
    <w:aliases w:val="Odstępy 0 pt2"/>
    <w:rsid w:val="007A7FCF"/>
    <w:rPr>
      <w:rFonts w:ascii="Calibri" w:hAnsi="Calibri" w:cs="Calibri"/>
      <w:b/>
      <w:bCs/>
      <w:color w:val="000000"/>
      <w:spacing w:val="7"/>
      <w:w w:val="100"/>
      <w:position w:val="0"/>
      <w:sz w:val="19"/>
      <w:szCs w:val="19"/>
      <w:u w:val="none"/>
      <w:lang w:val="pl-PL" w:eastAsia="pl-PL" w:bidi="ar-SA"/>
    </w:rPr>
  </w:style>
  <w:style w:type="character" w:styleId="Uwydatnienie">
    <w:name w:val="Emphasis"/>
    <w:qFormat/>
    <w:rsid w:val="007A7FCF"/>
    <w:rPr>
      <w:i/>
      <w:iCs/>
    </w:rPr>
  </w:style>
  <w:style w:type="character" w:customStyle="1" w:styleId="Teksttreci0">
    <w:name w:val="Tekst treści"/>
    <w:rsid w:val="00606FF4"/>
    <w:rPr>
      <w:rFonts w:ascii="Calibri" w:hAnsi="Calibri" w:cs="Calibri"/>
      <w:color w:val="000000"/>
      <w:spacing w:val="4"/>
      <w:w w:val="100"/>
      <w:position w:val="0"/>
      <w:sz w:val="19"/>
      <w:szCs w:val="19"/>
      <w:lang w:val="pl-PL" w:eastAsia="pl-PL" w:bidi="ar-SA"/>
    </w:rPr>
  </w:style>
  <w:style w:type="character" w:customStyle="1" w:styleId="Teksttreci2Bezpogrubienia">
    <w:name w:val="Tekst treści (2) + Bez pogrubienia"/>
    <w:aliases w:val="Odstępy 0 pt"/>
    <w:rsid w:val="00606FF4"/>
    <w:rPr>
      <w:rFonts w:ascii="Calibri" w:hAnsi="Calibri" w:cs="Calibri"/>
      <w:b/>
      <w:bCs/>
      <w:color w:val="000000"/>
      <w:spacing w:val="4"/>
      <w:w w:val="100"/>
      <w:position w:val="0"/>
      <w:sz w:val="19"/>
      <w:szCs w:val="19"/>
      <w:lang w:val="pl-PL" w:eastAsia="pl-PL" w:bidi="ar-SA"/>
    </w:rPr>
  </w:style>
  <w:style w:type="character" w:customStyle="1" w:styleId="Teksttreci2">
    <w:name w:val="Tekst treści (2)_"/>
    <w:link w:val="Teksttreci20"/>
    <w:rsid w:val="007970CB"/>
    <w:rPr>
      <w:rFonts w:ascii="Calibri" w:hAnsi="Calibri" w:cs="Calibri"/>
      <w:b/>
      <w:bCs/>
      <w:color w:val="000000"/>
      <w:spacing w:val="7"/>
      <w:sz w:val="19"/>
      <w:szCs w:val="19"/>
      <w:shd w:val="clear" w:color="auto" w:fill="FFFFFF"/>
      <w:lang w:eastAsia="pl-PL"/>
    </w:rPr>
  </w:style>
  <w:style w:type="paragraph" w:customStyle="1" w:styleId="Teksttreci20">
    <w:name w:val="Tekst treści (2)"/>
    <w:basedOn w:val="Normalny"/>
    <w:link w:val="Teksttreci2"/>
    <w:rsid w:val="007970CB"/>
    <w:pPr>
      <w:widowControl w:val="0"/>
      <w:shd w:val="clear" w:color="auto" w:fill="FFFFFF"/>
      <w:spacing w:after="0" w:line="269" w:lineRule="exact"/>
      <w:jc w:val="center"/>
    </w:pPr>
    <w:rPr>
      <w:rFonts w:ascii="Calibri" w:hAnsi="Calibri" w:cs="Calibri"/>
      <w:b/>
      <w:bCs/>
      <w:color w:val="000000"/>
      <w:spacing w:val="7"/>
      <w:sz w:val="19"/>
      <w:szCs w:val="19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78B"/>
  </w:style>
  <w:style w:type="paragraph" w:styleId="Stopka">
    <w:name w:val="footer"/>
    <w:basedOn w:val="Normalny"/>
    <w:link w:val="StopkaZnak"/>
    <w:uiPriority w:val="99"/>
    <w:unhideWhenUsed/>
    <w:rsid w:val="00CF0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78B"/>
  </w:style>
  <w:style w:type="table" w:styleId="Tabela-Siatka">
    <w:name w:val="Table Grid"/>
    <w:basedOn w:val="Standardowy"/>
    <w:uiPriority w:val="59"/>
    <w:rsid w:val="008D3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639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F506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06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06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6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506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21FA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21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36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61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361EE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457736"/>
    <w:pPr>
      <w:spacing w:after="0" w:line="240" w:lineRule="auto"/>
    </w:pPr>
  </w:style>
  <w:style w:type="character" w:customStyle="1" w:styleId="Teksttreci">
    <w:name w:val="Tekst treści_"/>
    <w:link w:val="Teksttreci1"/>
    <w:rsid w:val="007A7FCF"/>
    <w:rPr>
      <w:rFonts w:ascii="Calibri" w:hAnsi="Calibri" w:cs="Calibri"/>
      <w:color w:val="000000"/>
      <w:spacing w:val="4"/>
      <w:sz w:val="19"/>
      <w:szCs w:val="19"/>
      <w:shd w:val="clear" w:color="auto" w:fill="FFFFFF"/>
      <w:lang w:eastAsia="pl-PL"/>
    </w:rPr>
  </w:style>
  <w:style w:type="paragraph" w:customStyle="1" w:styleId="Teksttreci1">
    <w:name w:val="Tekst treści1"/>
    <w:basedOn w:val="Normalny"/>
    <w:link w:val="Teksttreci"/>
    <w:rsid w:val="007A7FCF"/>
    <w:pPr>
      <w:widowControl w:val="0"/>
      <w:shd w:val="clear" w:color="auto" w:fill="FFFFFF"/>
      <w:spacing w:after="360" w:line="269" w:lineRule="exact"/>
      <w:ind w:hanging="420"/>
      <w:jc w:val="center"/>
    </w:pPr>
    <w:rPr>
      <w:rFonts w:ascii="Calibri" w:hAnsi="Calibri" w:cs="Calibri"/>
      <w:color w:val="000000"/>
      <w:spacing w:val="4"/>
      <w:sz w:val="19"/>
      <w:szCs w:val="19"/>
      <w:lang w:eastAsia="pl-PL"/>
    </w:rPr>
  </w:style>
  <w:style w:type="character" w:customStyle="1" w:styleId="TeksttreciPogrubienie">
    <w:name w:val="Tekst treści + Pogrubienie"/>
    <w:aliases w:val="Odstępy 0 pt2"/>
    <w:rsid w:val="007A7FCF"/>
    <w:rPr>
      <w:rFonts w:ascii="Calibri" w:hAnsi="Calibri" w:cs="Calibri"/>
      <w:b/>
      <w:bCs/>
      <w:color w:val="000000"/>
      <w:spacing w:val="7"/>
      <w:w w:val="100"/>
      <w:position w:val="0"/>
      <w:sz w:val="19"/>
      <w:szCs w:val="19"/>
      <w:u w:val="none"/>
      <w:lang w:val="pl-PL" w:eastAsia="pl-PL" w:bidi="ar-SA"/>
    </w:rPr>
  </w:style>
  <w:style w:type="character" w:styleId="Uwydatnienie">
    <w:name w:val="Emphasis"/>
    <w:qFormat/>
    <w:rsid w:val="007A7FCF"/>
    <w:rPr>
      <w:i/>
      <w:iCs/>
    </w:rPr>
  </w:style>
  <w:style w:type="character" w:customStyle="1" w:styleId="Teksttreci0">
    <w:name w:val="Tekst treści"/>
    <w:rsid w:val="00606FF4"/>
    <w:rPr>
      <w:rFonts w:ascii="Calibri" w:hAnsi="Calibri" w:cs="Calibri"/>
      <w:color w:val="000000"/>
      <w:spacing w:val="4"/>
      <w:w w:val="100"/>
      <w:position w:val="0"/>
      <w:sz w:val="19"/>
      <w:szCs w:val="19"/>
      <w:lang w:val="pl-PL" w:eastAsia="pl-PL" w:bidi="ar-SA"/>
    </w:rPr>
  </w:style>
  <w:style w:type="character" w:customStyle="1" w:styleId="Teksttreci2Bezpogrubienia">
    <w:name w:val="Tekst treści (2) + Bez pogrubienia"/>
    <w:aliases w:val="Odstępy 0 pt"/>
    <w:rsid w:val="00606FF4"/>
    <w:rPr>
      <w:rFonts w:ascii="Calibri" w:hAnsi="Calibri" w:cs="Calibri"/>
      <w:b/>
      <w:bCs/>
      <w:color w:val="000000"/>
      <w:spacing w:val="4"/>
      <w:w w:val="100"/>
      <w:position w:val="0"/>
      <w:sz w:val="19"/>
      <w:szCs w:val="19"/>
      <w:lang w:val="pl-PL" w:eastAsia="pl-PL" w:bidi="ar-SA"/>
    </w:rPr>
  </w:style>
  <w:style w:type="character" w:customStyle="1" w:styleId="Teksttreci2">
    <w:name w:val="Tekst treści (2)_"/>
    <w:link w:val="Teksttreci20"/>
    <w:rsid w:val="007970CB"/>
    <w:rPr>
      <w:rFonts w:ascii="Calibri" w:hAnsi="Calibri" w:cs="Calibri"/>
      <w:b/>
      <w:bCs/>
      <w:color w:val="000000"/>
      <w:spacing w:val="7"/>
      <w:sz w:val="19"/>
      <w:szCs w:val="19"/>
      <w:shd w:val="clear" w:color="auto" w:fill="FFFFFF"/>
      <w:lang w:eastAsia="pl-PL"/>
    </w:rPr>
  </w:style>
  <w:style w:type="paragraph" w:customStyle="1" w:styleId="Teksttreci20">
    <w:name w:val="Tekst treści (2)"/>
    <w:basedOn w:val="Normalny"/>
    <w:link w:val="Teksttreci2"/>
    <w:rsid w:val="007970CB"/>
    <w:pPr>
      <w:widowControl w:val="0"/>
      <w:shd w:val="clear" w:color="auto" w:fill="FFFFFF"/>
      <w:spacing w:after="0" w:line="269" w:lineRule="exact"/>
      <w:jc w:val="center"/>
    </w:pPr>
    <w:rPr>
      <w:rFonts w:ascii="Calibri" w:hAnsi="Calibri" w:cs="Calibri"/>
      <w:b/>
      <w:bCs/>
      <w:color w:val="000000"/>
      <w:spacing w:val="7"/>
      <w:sz w:val="19"/>
      <w:szCs w:val="19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78B"/>
  </w:style>
  <w:style w:type="paragraph" w:styleId="Stopka">
    <w:name w:val="footer"/>
    <w:basedOn w:val="Normalny"/>
    <w:link w:val="StopkaZnak"/>
    <w:uiPriority w:val="99"/>
    <w:unhideWhenUsed/>
    <w:rsid w:val="00CF0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78B"/>
  </w:style>
  <w:style w:type="table" w:styleId="Tabela-Siatka">
    <w:name w:val="Table Grid"/>
    <w:basedOn w:val="Standardowy"/>
    <w:uiPriority w:val="59"/>
    <w:rsid w:val="008D3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639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1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dane.osobowe@su.krakow.pl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F97CC-8D94-430C-BAD2-2A5D1433B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1864</Words>
  <Characters>11187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 Jastrzębska</dc:creator>
  <cp:lastModifiedBy>Aneta  Jastrzębska</cp:lastModifiedBy>
  <cp:revision>2</cp:revision>
  <cp:lastPrinted>2018-05-09T10:09:00Z</cp:lastPrinted>
  <dcterms:created xsi:type="dcterms:W3CDTF">2018-08-20T09:48:00Z</dcterms:created>
  <dcterms:modified xsi:type="dcterms:W3CDTF">2018-08-20T09:48:00Z</dcterms:modified>
</cp:coreProperties>
</file>